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:rsidR="002D4396" w:rsidRPr="004C3C6D" w:rsidRDefault="004C3C6D" w:rsidP="002D4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outlineLvl w:val="0"/>
        <w:rPr>
          <w:b/>
          <w:sz w:val="32"/>
          <w:szCs w:val="32"/>
        </w:rPr>
      </w:pPr>
      <w:proofErr w:type="spellStart"/>
      <w:r w:rsidRPr="004C3C6D">
        <w:rPr>
          <w:b/>
          <w:sz w:val="72"/>
          <w:szCs w:val="72"/>
        </w:rPr>
        <w:t>Atris</w:t>
      </w:r>
      <w:proofErr w:type="spellEnd"/>
      <w:r w:rsidRPr="004C3C6D">
        <w:rPr>
          <w:b/>
          <w:sz w:val="32"/>
          <w:szCs w:val="32"/>
        </w:rPr>
        <w:t xml:space="preserve"> </w:t>
      </w:r>
      <w:proofErr w:type="spellStart"/>
      <w:r w:rsidRPr="004C3C6D">
        <w:rPr>
          <w:b/>
          <w:sz w:val="32"/>
          <w:szCs w:val="32"/>
        </w:rPr>
        <w:t>s.r.</w:t>
      </w:r>
      <w:proofErr w:type="gramStart"/>
      <w:r w:rsidRPr="004C3C6D">
        <w:rPr>
          <w:b/>
          <w:sz w:val="32"/>
          <w:szCs w:val="32"/>
        </w:rPr>
        <w:t>o.,Občanská</w:t>
      </w:r>
      <w:proofErr w:type="spellEnd"/>
      <w:proofErr w:type="gramEnd"/>
      <w:r w:rsidRPr="004C3C6D">
        <w:rPr>
          <w:b/>
          <w:sz w:val="32"/>
          <w:szCs w:val="32"/>
        </w:rPr>
        <w:t xml:space="preserve"> 1116/18,710 00  Ostrava-Slezská Ostrava</w:t>
      </w: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</w:p>
    <w:p w:rsidR="002D4396" w:rsidRDefault="0046564C" w:rsidP="002D4396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Název akce</w:t>
      </w:r>
      <w:r w:rsidR="002D4396">
        <w:rPr>
          <w:b/>
          <w:sz w:val="32"/>
          <w:szCs w:val="32"/>
        </w:rPr>
        <w:t>:</w:t>
      </w:r>
    </w:p>
    <w:p w:rsidR="002D4396" w:rsidRDefault="002A38D7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  <w:r>
        <w:rPr>
          <w:rFonts w:ascii="Arial" w:hAnsi="Arial" w:cs="Arial"/>
          <w:b/>
          <w:bCs/>
          <w:caps/>
          <w:spacing w:val="20"/>
          <w:sz w:val="32"/>
          <w:szCs w:val="32"/>
        </w:rPr>
        <w:t>„REKONSTRUKCE A VYBAVENÍ ODBORNÝCH UČEBEN NA ZŠ DRUŽBY</w:t>
      </w:r>
      <w:r w:rsidR="00A71E2F">
        <w:rPr>
          <w:rFonts w:ascii="Arial" w:hAnsi="Arial" w:cs="Arial"/>
          <w:b/>
          <w:bCs/>
          <w:caps/>
          <w:spacing w:val="20"/>
          <w:sz w:val="32"/>
          <w:szCs w:val="32"/>
        </w:rPr>
        <w:t xml:space="preserve"> </w:t>
      </w:r>
      <w:r w:rsidR="002D4396">
        <w:rPr>
          <w:rFonts w:ascii="Arial" w:hAnsi="Arial" w:cs="Arial"/>
          <w:b/>
          <w:bCs/>
          <w:caps/>
          <w:spacing w:val="20"/>
          <w:sz w:val="32"/>
          <w:szCs w:val="32"/>
        </w:rPr>
        <w:t>“</w:t>
      </w:r>
    </w:p>
    <w:p w:rsidR="002D4396" w:rsidRDefault="002D4396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</w:p>
    <w:p w:rsidR="002D4396" w:rsidRPr="002D4396" w:rsidRDefault="002D4396" w:rsidP="002D4396">
      <w:pPr>
        <w:spacing w:after="0"/>
        <w:jc w:val="center"/>
        <w:outlineLvl w:val="0"/>
        <w:rPr>
          <w:rFonts w:ascii="Calibri" w:hAnsi="Calibri" w:cs="Times New Roman"/>
          <w:b/>
          <w:sz w:val="28"/>
          <w:szCs w:val="28"/>
        </w:rPr>
      </w:pPr>
      <w:r w:rsidRPr="002D4396">
        <w:rPr>
          <w:b/>
          <w:sz w:val="28"/>
          <w:szCs w:val="28"/>
        </w:rPr>
        <w:t>Investor:</w:t>
      </w:r>
    </w:p>
    <w:p w:rsidR="002D4396" w:rsidRPr="002D4396" w:rsidRDefault="00B73DBC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STATUTÁRNÍ MĚSTO </w:t>
      </w:r>
      <w:r w:rsidR="002A38D7">
        <w:rPr>
          <w:b/>
          <w:sz w:val="28"/>
          <w:szCs w:val="28"/>
        </w:rPr>
        <w:t>KARVINÁ</w:t>
      </w:r>
    </w:p>
    <w:p w:rsidR="002D4396" w:rsidRPr="002D4396" w:rsidRDefault="002A38D7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FRYŠTÁTSKÁ 72/1</w:t>
      </w:r>
    </w:p>
    <w:p w:rsidR="002D4396" w:rsidRPr="002D4396" w:rsidRDefault="002A38D7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733 24  KARVINÁ - FRYŠTÁT</w:t>
      </w:r>
    </w:p>
    <w:p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</w:p>
    <w:p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  <w:r w:rsidRPr="002D4396">
        <w:rPr>
          <w:b/>
          <w:sz w:val="28"/>
          <w:szCs w:val="28"/>
        </w:rPr>
        <w:t>Místo investice:</w:t>
      </w:r>
    </w:p>
    <w:p w:rsidR="002D4396" w:rsidRDefault="002B7151" w:rsidP="002A38D7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Základní</w:t>
      </w:r>
      <w:r w:rsidR="002A38D7">
        <w:rPr>
          <w:b/>
          <w:sz w:val="28"/>
          <w:szCs w:val="28"/>
        </w:rPr>
        <w:t xml:space="preserve"> škola a Mateřská škola </w:t>
      </w:r>
      <w:proofErr w:type="spellStart"/>
      <w:r w:rsidR="002A38D7">
        <w:rPr>
          <w:b/>
          <w:sz w:val="28"/>
          <w:szCs w:val="28"/>
        </w:rPr>
        <w:t>Družby,Karviná,</w:t>
      </w:r>
      <w:proofErr w:type="gramStart"/>
      <w:r w:rsidR="002A38D7">
        <w:rPr>
          <w:b/>
          <w:sz w:val="28"/>
          <w:szCs w:val="28"/>
        </w:rPr>
        <w:t>p.o</w:t>
      </w:r>
      <w:proofErr w:type="spellEnd"/>
      <w:r w:rsidR="002A38D7">
        <w:rPr>
          <w:b/>
          <w:sz w:val="28"/>
          <w:szCs w:val="28"/>
        </w:rPr>
        <w:t>.</w:t>
      </w:r>
      <w:proofErr w:type="gramEnd"/>
    </w:p>
    <w:p w:rsidR="002A38D7" w:rsidRPr="002D4396" w:rsidRDefault="002A38D7" w:rsidP="002A38D7">
      <w:pPr>
        <w:spacing w:after="0"/>
        <w:jc w:val="center"/>
        <w:outlineLvl w:val="0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Tř.Družby</w:t>
      </w:r>
      <w:proofErr w:type="spellEnd"/>
      <w:proofErr w:type="gramEnd"/>
      <w:r>
        <w:rPr>
          <w:b/>
          <w:sz w:val="28"/>
          <w:szCs w:val="28"/>
        </w:rPr>
        <w:t xml:space="preserve"> 1383/1</w:t>
      </w:r>
    </w:p>
    <w:p w:rsidR="002D4396" w:rsidRPr="002D4396" w:rsidRDefault="002A38D7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735 06  Karviná - Nové Město</w:t>
      </w:r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2D4396" w:rsidRDefault="002B7151" w:rsidP="002D4396">
      <w:pPr>
        <w:spacing w:after="0"/>
        <w:jc w:val="center"/>
        <w:outlineLvl w:val="0"/>
        <w:rPr>
          <w:b/>
          <w:sz w:val="72"/>
          <w:szCs w:val="72"/>
        </w:rPr>
      </w:pPr>
      <w:r>
        <w:rPr>
          <w:b/>
          <w:sz w:val="72"/>
          <w:szCs w:val="72"/>
        </w:rPr>
        <w:t>TECHNICKÁ SPECIFIKACE</w:t>
      </w:r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PŘÍLOHA K VÝKRESOVÉ DOKUMENTACI:</w:t>
      </w:r>
    </w:p>
    <w:p w:rsidR="002D4396" w:rsidRDefault="002D4396" w:rsidP="002D4396">
      <w:pPr>
        <w:spacing w:after="0"/>
        <w:jc w:val="center"/>
        <w:outlineLvl w:val="0"/>
        <w:rPr>
          <w:b/>
          <w:sz w:val="32"/>
          <w:szCs w:val="32"/>
        </w:rPr>
      </w:pPr>
    </w:p>
    <w:p w:rsidR="000E0D64" w:rsidRDefault="000E0D64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0B6C71" w:rsidRDefault="000B6C71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0B6C71" w:rsidRDefault="000B6C71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0B6C71" w:rsidRDefault="000B6C71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0B6C71" w:rsidRDefault="000B6C71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0B6C71" w:rsidRDefault="000B6C71" w:rsidP="002D4396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2B7151" w:rsidRDefault="003942DC" w:rsidP="002D4396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lastRenderedPageBreak/>
        <w:t>1</w:t>
      </w:r>
      <w:r w:rsidR="00EA21EF">
        <w:rPr>
          <w:b/>
          <w:color w:val="000000" w:themeColor="text1"/>
          <w:sz w:val="32"/>
          <w:szCs w:val="32"/>
          <w:u w:val="single"/>
        </w:rPr>
        <w:t xml:space="preserve">.NP  </w:t>
      </w:r>
    </w:p>
    <w:p w:rsidR="004C3C6D" w:rsidRDefault="00EA21EF" w:rsidP="004C3C6D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 xml:space="preserve">Jazyková </w:t>
      </w:r>
      <w:r w:rsidR="009D6C62">
        <w:rPr>
          <w:b/>
          <w:color w:val="000000" w:themeColor="text1"/>
          <w:sz w:val="56"/>
          <w:szCs w:val="56"/>
        </w:rPr>
        <w:t xml:space="preserve"> učebna</w:t>
      </w:r>
      <w:r w:rsidR="00F962C7">
        <w:rPr>
          <w:b/>
          <w:color w:val="000000" w:themeColor="text1"/>
          <w:sz w:val="56"/>
          <w:szCs w:val="56"/>
        </w:rPr>
        <w:t xml:space="preserve"> </w:t>
      </w:r>
    </w:p>
    <w:p w:rsidR="002308A9" w:rsidRDefault="002308A9" w:rsidP="002308A9">
      <w:pPr>
        <w:spacing w:line="240" w:lineRule="auto"/>
        <w:outlineLvl w:val="0"/>
        <w:rPr>
          <w:szCs w:val="20"/>
        </w:rPr>
      </w:pPr>
    </w:p>
    <w:p w:rsidR="002308A9" w:rsidRDefault="002308A9" w:rsidP="002308A9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792256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2308A9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0" o:spid="_x0000_s1026" type="#_x0000_t202" style="position:absolute;left:0;text-align:left;margin-left:359.65pt;margin-top:1.65pt;width:88.5pt;height:21.75pt;z-index:25379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" fillcolor="#a5a5a5 [2092]" stroked="f">
                <v:textbox>
                  <w:txbxContent>
                    <w:p w:rsidR="00623FF8" w:rsidRDefault="00623FF8" w:rsidP="002308A9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793280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2308A9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9" o:spid="_x0000_s1027" type="#_x0000_t202" style="position:absolute;left:0;text-align:left;margin-left:359.65pt;margin-top:23.4pt;width:88.5pt;height:33pt;z-index:25379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" fillcolor="#a5a5a5 [2092]" stroked="f">
                <v:textbox>
                  <w:txbxContent>
                    <w:p w:rsidR="00623FF8" w:rsidRDefault="00623FF8" w:rsidP="002308A9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794304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2308A9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Rohový stůl kantora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8" o:spid="_x0000_s1028" type="#_x0000_t202" style="position:absolute;left:0;text-align:left;margin-left:-1.1pt;margin-top:1.65pt;width:354.65pt;height:21.75pt;z-index:25379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" fillcolor="#a5a5a5 [2092]" stroked="f">
                <v:textbox>
                  <w:txbxContent>
                    <w:p w:rsidR="00623FF8" w:rsidRDefault="00623FF8" w:rsidP="002308A9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Rohový stůl kantora</w:t>
                      </w:r>
                    </w:p>
                  </w:txbxContent>
                </v:textbox>
              </v:shape>
            </w:pict>
          </mc:Fallback>
        </mc:AlternateContent>
      </w:r>
    </w:p>
    <w:p w:rsidR="002308A9" w:rsidRDefault="002308A9" w:rsidP="002308A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EA21EF">
        <w:rPr>
          <w:b/>
          <w:color w:val="000000" w:themeColor="text1"/>
        </w:rPr>
        <w:t>š.1950/hl.1718</w:t>
      </w:r>
      <w:r>
        <w:rPr>
          <w:b/>
          <w:color w:val="000000" w:themeColor="text1"/>
        </w:rPr>
        <w:t>/v.750</w:t>
      </w:r>
      <w:r w:rsidR="00EA21EF">
        <w:rPr>
          <w:b/>
          <w:color w:val="000000" w:themeColor="text1"/>
        </w:rPr>
        <w:t>/1050</w:t>
      </w:r>
      <w:r>
        <w:rPr>
          <w:b/>
          <w:color w:val="000000" w:themeColor="text1"/>
        </w:rPr>
        <w:t xml:space="preserve">mm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2308A9" w:rsidRDefault="002308A9" w:rsidP="002308A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308A9" w:rsidRDefault="002308A9" w:rsidP="006B390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s výsuvem na klávesnici na kuličkovém výsuvu musí být vyrobená z </w:t>
      </w:r>
      <w:proofErr w:type="spellStart"/>
      <w:r>
        <w:rPr>
          <w:color w:val="000000" w:themeColor="text1"/>
        </w:rPr>
        <w:t>lamina</w:t>
      </w:r>
      <w:r w:rsidR="00EA21EF">
        <w:rPr>
          <w:color w:val="000000" w:themeColor="text1"/>
        </w:rPr>
        <w:t>tové</w:t>
      </w:r>
      <w:proofErr w:type="spellEnd"/>
      <w:r w:rsidR="00EA21EF">
        <w:rPr>
          <w:color w:val="000000" w:themeColor="text1"/>
        </w:rPr>
        <w:t xml:space="preserve"> dřevotřísky v dekoru buk</w:t>
      </w:r>
      <w:r>
        <w:rPr>
          <w:color w:val="000000" w:themeColor="text1"/>
        </w:rPr>
        <w:t xml:space="preserve"> je plošně slepená na min tl.36mm. </w:t>
      </w:r>
      <w:r w:rsidR="00EA21EF">
        <w:rPr>
          <w:color w:val="000000" w:themeColor="text1"/>
        </w:rPr>
        <w:t>Stolová deska musí mít osazena 4</w:t>
      </w:r>
      <w:r>
        <w:rPr>
          <w:color w:val="000000" w:themeColor="text1"/>
        </w:rPr>
        <w:t xml:space="preserve">x kabelovou průchodku </w:t>
      </w:r>
      <w:proofErr w:type="gramStart"/>
      <w:r>
        <w:rPr>
          <w:color w:val="000000" w:themeColor="text1"/>
        </w:rPr>
        <w:t>pr.60</w:t>
      </w:r>
      <w:proofErr w:type="gramEnd"/>
      <w:r>
        <w:rPr>
          <w:color w:val="000000" w:themeColor="text1"/>
        </w:rPr>
        <w:t xml:space="preserve"> mm.</w:t>
      </w:r>
      <w:r w:rsidR="00EA21EF">
        <w:rPr>
          <w:color w:val="000000" w:themeColor="text1"/>
        </w:rPr>
        <w:t xml:space="preserve"> </w:t>
      </w:r>
      <w:r>
        <w:rPr>
          <w:color w:val="000000" w:themeColor="text1"/>
        </w:rPr>
        <w:t>Konstrukce stolu bude vyrobena z laminátov</w:t>
      </w:r>
      <w:r w:rsidR="00EA21EF">
        <w:rPr>
          <w:color w:val="000000" w:themeColor="text1"/>
        </w:rPr>
        <w:t xml:space="preserve">é dřevotřísky 18 mm dekor buk  v kombinaci s modrou a </w:t>
      </w:r>
      <w:proofErr w:type="gramStart"/>
      <w:r w:rsidR="00EA21EF">
        <w:rPr>
          <w:color w:val="000000" w:themeColor="text1"/>
        </w:rPr>
        <w:t>oranžovou</w:t>
      </w:r>
      <w:r>
        <w:rPr>
          <w:color w:val="000000" w:themeColor="text1"/>
        </w:rPr>
        <w:t xml:space="preserve"> ,ABS</w:t>
      </w:r>
      <w:proofErr w:type="gramEnd"/>
      <w:r>
        <w:rPr>
          <w:color w:val="000000" w:themeColor="text1"/>
        </w:rPr>
        <w:t xml:space="preserve"> 2 mm na všech hranách. Konstrukce stolu bude mít stavitelné </w:t>
      </w:r>
      <w:proofErr w:type="gramStart"/>
      <w:r>
        <w:rPr>
          <w:color w:val="000000" w:themeColor="text1"/>
        </w:rPr>
        <w:t>nožky .</w:t>
      </w:r>
      <w:r w:rsidR="006B3901">
        <w:rPr>
          <w:color w:val="000000" w:themeColor="text1"/>
        </w:rPr>
        <w:t>Součástí</w:t>
      </w:r>
      <w:proofErr w:type="gramEnd"/>
      <w:r w:rsidR="006B3901">
        <w:rPr>
          <w:color w:val="000000" w:themeColor="text1"/>
        </w:rPr>
        <w:t xml:space="preserve"> stolu je zvýšený předělový pult š2022v1050hl200 vyrobený z </w:t>
      </w:r>
      <w:proofErr w:type="spellStart"/>
      <w:r w:rsidR="006B3901">
        <w:rPr>
          <w:color w:val="000000" w:themeColor="text1"/>
        </w:rPr>
        <w:t>laminatové</w:t>
      </w:r>
      <w:proofErr w:type="spellEnd"/>
      <w:r w:rsidR="006B3901">
        <w:rPr>
          <w:color w:val="000000" w:themeColor="text1"/>
        </w:rPr>
        <w:t xml:space="preserve"> dřevotřísky v dekoru buk je plošně slepená na min tl.36mm,na všech hranách ABS 2 mm.</w:t>
      </w:r>
    </w:p>
    <w:p w:rsidR="002308A9" w:rsidRDefault="002308A9" w:rsidP="002308A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  je </w:t>
      </w:r>
      <w:r w:rsidR="006B3901">
        <w:rPr>
          <w:color w:val="000000" w:themeColor="text1"/>
        </w:rPr>
        <w:t xml:space="preserve">1x </w:t>
      </w:r>
      <w:r w:rsidR="00EA21EF">
        <w:rPr>
          <w:color w:val="000000" w:themeColor="text1"/>
        </w:rPr>
        <w:t xml:space="preserve">kontejner </w:t>
      </w:r>
      <w:r w:rsidR="006B3901">
        <w:rPr>
          <w:color w:val="000000" w:themeColor="text1"/>
        </w:rPr>
        <w:t xml:space="preserve">s centrálním zámkem </w:t>
      </w:r>
      <w:r w:rsidR="00EA21EF">
        <w:rPr>
          <w:color w:val="000000" w:themeColor="text1"/>
        </w:rPr>
        <w:t>se 4-mi ks šuplíků š450/hl57</w:t>
      </w:r>
      <w:r>
        <w:rPr>
          <w:color w:val="000000" w:themeColor="text1"/>
        </w:rPr>
        <w:t>0/v714mm  a kováním vyšší třídy s dotahem včetně</w:t>
      </w:r>
      <w:r w:rsidR="006B3901">
        <w:rPr>
          <w:color w:val="000000" w:themeColor="text1"/>
        </w:rPr>
        <w:t xml:space="preserve"> 1 ks skříňky s dveřmi a zámkem  s plastovou šedou roletou</w:t>
      </w:r>
      <w:r>
        <w:rPr>
          <w:color w:val="000000" w:themeColor="text1"/>
        </w:rPr>
        <w:t xml:space="preserve"> se zámkem</w:t>
      </w:r>
      <w:r w:rsidR="006B3901">
        <w:rPr>
          <w:color w:val="000000" w:themeColor="text1"/>
        </w:rPr>
        <w:t xml:space="preserve"> š600/hl570/v714mm  </w:t>
      </w:r>
      <w:r>
        <w:rPr>
          <w:color w:val="000000" w:themeColor="text1"/>
        </w:rPr>
        <w:t>. Dále je pod stolem  skříňk</w:t>
      </w:r>
      <w:r w:rsidR="006B3901">
        <w:rPr>
          <w:color w:val="000000" w:themeColor="text1"/>
        </w:rPr>
        <w:t>a na elektroinstalaci š200/hl570</w:t>
      </w:r>
      <w:r>
        <w:rPr>
          <w:color w:val="000000" w:themeColor="text1"/>
        </w:rPr>
        <w:t>/v714mm a</w:t>
      </w:r>
      <w:r w:rsidR="006B3901">
        <w:rPr>
          <w:color w:val="000000" w:themeColor="text1"/>
        </w:rPr>
        <w:t xml:space="preserve"> 1x </w:t>
      </w:r>
      <w:r>
        <w:rPr>
          <w:color w:val="000000" w:themeColor="text1"/>
        </w:rPr>
        <w:t xml:space="preserve"> vozík na PC s </w:t>
      </w:r>
      <w:proofErr w:type="spellStart"/>
      <w:r>
        <w:rPr>
          <w:color w:val="000000" w:themeColor="text1"/>
        </w:rPr>
        <w:t>kolečkami</w:t>
      </w:r>
      <w:proofErr w:type="spellEnd"/>
      <w:r>
        <w:rPr>
          <w:color w:val="000000" w:themeColor="text1"/>
        </w:rPr>
        <w:t xml:space="preserve"> š</w:t>
      </w:r>
      <w:r w:rsidR="000B6C71">
        <w:rPr>
          <w:color w:val="000000" w:themeColor="text1"/>
        </w:rPr>
        <w:t>.</w:t>
      </w:r>
      <w:r>
        <w:rPr>
          <w:color w:val="000000" w:themeColor="text1"/>
        </w:rPr>
        <w:t>250xhl500v80 .Na všech hranách ABS 2 mm. Kontejner a skříňky musí být vyrobeny z laminátové d</w:t>
      </w:r>
      <w:r w:rsidR="006B3901">
        <w:rPr>
          <w:color w:val="000000" w:themeColor="text1"/>
        </w:rPr>
        <w:t xml:space="preserve">řevotřísky </w:t>
      </w:r>
      <w:proofErr w:type="gramStart"/>
      <w:r w:rsidR="006B3901">
        <w:rPr>
          <w:color w:val="000000" w:themeColor="text1"/>
        </w:rPr>
        <w:t>tl.18</w:t>
      </w:r>
      <w:proofErr w:type="gramEnd"/>
      <w:r w:rsidR="006B3901">
        <w:rPr>
          <w:color w:val="000000" w:themeColor="text1"/>
        </w:rPr>
        <w:t xml:space="preserve"> mm dekor buk</w:t>
      </w:r>
      <w:r>
        <w:rPr>
          <w:color w:val="000000" w:themeColor="text1"/>
        </w:rPr>
        <w:t xml:space="preserve"> v</w:t>
      </w:r>
      <w:r w:rsidR="006B3901">
        <w:rPr>
          <w:color w:val="000000" w:themeColor="text1"/>
        </w:rPr>
        <w:t xml:space="preserve"> kombinaci s oranžovou a </w:t>
      </w:r>
      <w:proofErr w:type="spellStart"/>
      <w:r w:rsidR="006B3901">
        <w:rPr>
          <w:color w:val="000000" w:themeColor="text1"/>
        </w:rPr>
        <w:t>modrou</w:t>
      </w:r>
      <w:r>
        <w:rPr>
          <w:color w:val="000000" w:themeColor="text1"/>
        </w:rPr>
        <w:t>,ABS</w:t>
      </w:r>
      <w:proofErr w:type="spellEnd"/>
      <w:r>
        <w:rPr>
          <w:color w:val="000000" w:themeColor="text1"/>
        </w:rPr>
        <w:t xml:space="preserve"> 2 mm na všech hranách. Kontejner musí mít kovové úchytky s roztečí minimálně 128 mm v 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chromu.</w:t>
      </w:r>
    </w:p>
    <w:p w:rsidR="002308A9" w:rsidRDefault="002308A9" w:rsidP="002308A9">
      <w:pPr>
        <w:spacing w:line="240" w:lineRule="auto"/>
        <w:outlineLvl w:val="0"/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stolu(k lavici) budou pevné z lamina 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mm.</w:t>
      </w:r>
    </w:p>
    <w:p w:rsidR="002308A9" w:rsidRDefault="002308A9" w:rsidP="002308A9">
      <w:pPr>
        <w:spacing w:line="240" w:lineRule="auto"/>
        <w:outlineLvl w:val="0"/>
        <w:rPr>
          <w:color w:val="000000" w:themeColor="text1"/>
        </w:rPr>
      </w:pPr>
    </w:p>
    <w:p w:rsidR="002308A9" w:rsidRDefault="002308A9" w:rsidP="002308A9">
      <w:pPr>
        <w:spacing w:line="240" w:lineRule="auto"/>
        <w:outlineLvl w:val="0"/>
        <w:rPr>
          <w:szCs w:val="20"/>
        </w:rPr>
      </w:pPr>
    </w:p>
    <w:p w:rsidR="002308A9" w:rsidRDefault="002308A9" w:rsidP="002308A9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795328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2308A9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4" o:spid="_x0000_s1029" type="#_x0000_t202" style="position:absolute;left:0;text-align:left;margin-left:359.65pt;margin-top:1.65pt;width:88.5pt;height:21.75pt;z-index:25379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GtBrgIAAFE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" fillcolor="#a5a5a5 [2092]" stroked="f">
                <v:textbox>
                  <w:txbxContent>
                    <w:p w:rsidR="00623FF8" w:rsidRDefault="00623FF8" w:rsidP="002308A9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796352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2308A9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" o:spid="_x0000_s1030" type="#_x0000_t202" style="position:absolute;left:0;text-align:left;margin-left:359.65pt;margin-top:23.4pt;width:88.5pt;height:33pt;z-index:25379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LaDOJL+AAAA4QEAABMAAAAAAAAAAAAAAAAA&#10;AAAAAFtDb250ZW50X1R5cGVzXS54bWxQSwECLQAUAAYACAAAACEAOP0h/9YAAACUAQAACwAAAAAA&#10;AAAAAAAAAAAvAQAAX3JlbHMvLnJlbHNQSwECLQAUAAYACAAAACEARh39Wa4CAABRBQAADgAAAAAA&#10;AAAAAAAAAAAu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623FF8" w:rsidRDefault="00623FF8" w:rsidP="002308A9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79737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2308A9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Žák</w:t>
                            </w:r>
                            <w:r w:rsidR="00551287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ovský  stůl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(imobilní žák)</w:t>
                            </w:r>
                          </w:p>
                          <w:p w:rsidR="00623FF8" w:rsidRDefault="00623FF8" w:rsidP="002308A9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" o:spid="_x0000_s1031" type="#_x0000_t202" style="position:absolute;left:0;text-align:left;margin-left:-1.1pt;margin-top:1.65pt;width:354.65pt;height:21.75pt;z-index:25379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" fillcolor="#a5a5a5 [2092]" stroked="f">
                <v:textbox>
                  <w:txbxContent>
                    <w:p w:rsidR="00623FF8" w:rsidRDefault="00623FF8" w:rsidP="002308A9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Žák</w:t>
                      </w:r>
                      <w:r w:rsidR="00551287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ovský  stůl </w:t>
                      </w: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(imobilní žák)</w:t>
                      </w:r>
                    </w:p>
                    <w:p w:rsidR="00623FF8" w:rsidRDefault="00623FF8" w:rsidP="002308A9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308A9" w:rsidRDefault="002308A9" w:rsidP="002308A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6B3901">
        <w:rPr>
          <w:b/>
          <w:color w:val="000000" w:themeColor="text1"/>
        </w:rPr>
        <w:t>š.1500/hl. 61</w:t>
      </w:r>
      <w:r>
        <w:rPr>
          <w:b/>
          <w:color w:val="000000" w:themeColor="text1"/>
        </w:rPr>
        <w:t xml:space="preserve">8 /v.750mm                                     POČET KS   </w:t>
      </w:r>
      <w:r w:rsidR="006B3901">
        <w:rPr>
          <w:b/>
          <w:color w:val="000000" w:themeColor="text1"/>
          <w:sz w:val="36"/>
          <w:szCs w:val="36"/>
        </w:rPr>
        <w:t>1</w:t>
      </w:r>
    </w:p>
    <w:p w:rsidR="002308A9" w:rsidRDefault="002308A9" w:rsidP="002308A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61A45" w:rsidRDefault="006B3901" w:rsidP="002308A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s 2</w:t>
      </w:r>
      <w:r w:rsidR="002308A9">
        <w:rPr>
          <w:color w:val="000000" w:themeColor="text1"/>
        </w:rPr>
        <w:t xml:space="preserve"> ks výsuvu na klávesnici na kuličkovém po</w:t>
      </w:r>
      <w:r w:rsidR="00061A45">
        <w:rPr>
          <w:color w:val="000000" w:themeColor="text1"/>
        </w:rPr>
        <w:t>jezdu musí být vyrobená z laminá</w:t>
      </w:r>
      <w:r>
        <w:rPr>
          <w:color w:val="000000" w:themeColor="text1"/>
        </w:rPr>
        <w:t>tové dřevotřísky v dekoru buk  tl.25</w:t>
      </w:r>
      <w:r w:rsidR="002308A9">
        <w:rPr>
          <w:color w:val="000000" w:themeColor="text1"/>
        </w:rPr>
        <w:t xml:space="preserve">mm. Stolová deska musí mít </w:t>
      </w:r>
      <w:proofErr w:type="gramStart"/>
      <w:r w:rsidR="002308A9">
        <w:rPr>
          <w:color w:val="000000" w:themeColor="text1"/>
        </w:rPr>
        <w:t>osazena</w:t>
      </w:r>
      <w:r>
        <w:rPr>
          <w:color w:val="000000" w:themeColor="text1"/>
        </w:rPr>
        <w:t xml:space="preserve"> </w:t>
      </w:r>
      <w:r w:rsidR="002308A9">
        <w:rPr>
          <w:color w:val="000000" w:themeColor="text1"/>
        </w:rPr>
        <w:t>.Na</w:t>
      </w:r>
      <w:proofErr w:type="gramEnd"/>
      <w:r w:rsidR="002308A9">
        <w:rPr>
          <w:color w:val="000000" w:themeColor="text1"/>
        </w:rPr>
        <w:t xml:space="preserve"> nohách stolu z lamina o </w:t>
      </w:r>
      <w:proofErr w:type="spellStart"/>
      <w:r w:rsidR="002308A9">
        <w:rPr>
          <w:color w:val="000000" w:themeColor="text1"/>
        </w:rPr>
        <w:t>tl</w:t>
      </w:r>
      <w:proofErr w:type="spellEnd"/>
      <w:r w:rsidR="002308A9">
        <w:rPr>
          <w:color w:val="000000" w:themeColor="text1"/>
        </w:rPr>
        <w:t>. 18mm rektifikační  rohové plastové návleky černé barvy</w:t>
      </w:r>
      <w:r>
        <w:rPr>
          <w:color w:val="000000" w:themeColor="text1"/>
        </w:rPr>
        <w:t xml:space="preserve"> + sada kotví</w:t>
      </w:r>
      <w:r w:rsidR="00061A45">
        <w:rPr>
          <w:color w:val="000000" w:themeColor="text1"/>
        </w:rPr>
        <w:t>cí</w:t>
      </w:r>
      <w:r>
        <w:rPr>
          <w:color w:val="000000" w:themeColor="text1"/>
        </w:rPr>
        <w:t>ch úhelníků s drážkou na kotvení stolů v sestavě do podlahy učebny</w:t>
      </w:r>
      <w:r w:rsidR="002308A9">
        <w:rPr>
          <w:color w:val="000000" w:themeColor="text1"/>
        </w:rPr>
        <w:t>.</w:t>
      </w:r>
      <w:r w:rsidR="00061A45">
        <w:rPr>
          <w:color w:val="000000" w:themeColor="text1"/>
        </w:rPr>
        <w:t xml:space="preserve"> </w:t>
      </w:r>
      <w:r w:rsidR="002308A9">
        <w:rPr>
          <w:color w:val="000000" w:themeColor="text1"/>
        </w:rPr>
        <w:t>Stolov</w:t>
      </w:r>
      <w:r>
        <w:rPr>
          <w:color w:val="000000" w:themeColor="text1"/>
        </w:rPr>
        <w:t>á deska má zvýšené čelo z buku</w:t>
      </w:r>
      <w:r w:rsidR="002308A9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 barevných </w:t>
      </w:r>
      <w:proofErr w:type="spellStart"/>
      <w:r>
        <w:rPr>
          <w:color w:val="000000" w:themeColor="text1"/>
        </w:rPr>
        <w:t>vlisů</w:t>
      </w:r>
      <w:proofErr w:type="spellEnd"/>
      <w:r>
        <w:rPr>
          <w:color w:val="000000" w:themeColor="text1"/>
        </w:rPr>
        <w:t xml:space="preserve"> modro- oranžových.</w:t>
      </w:r>
      <w:r w:rsidR="00061A45">
        <w:rPr>
          <w:color w:val="000000" w:themeColor="text1"/>
        </w:rPr>
        <w:t xml:space="preserve"> </w:t>
      </w:r>
      <w:r>
        <w:rPr>
          <w:color w:val="000000" w:themeColor="text1"/>
        </w:rPr>
        <w:t>Součásti stolu pro 2 žáky je kabelový prostor</w:t>
      </w:r>
      <w:r w:rsidR="00061A45">
        <w:rPr>
          <w:color w:val="000000" w:themeColor="text1"/>
        </w:rPr>
        <w:t xml:space="preserve"> </w:t>
      </w:r>
      <w:r>
        <w:rPr>
          <w:color w:val="000000" w:themeColor="text1"/>
        </w:rPr>
        <w:t>s odnímatelnou spodní krycí deskou</w:t>
      </w:r>
      <w:r w:rsidR="002308A9">
        <w:rPr>
          <w:color w:val="000000" w:themeColor="text1"/>
        </w:rPr>
        <w:t xml:space="preserve"> na vedení médií s osazením </w:t>
      </w:r>
      <w:r w:rsidR="00061A45">
        <w:rPr>
          <w:color w:val="000000" w:themeColor="text1"/>
        </w:rPr>
        <w:t xml:space="preserve">2ks </w:t>
      </w:r>
      <w:r w:rsidR="002308A9">
        <w:rPr>
          <w:color w:val="000000" w:themeColor="text1"/>
        </w:rPr>
        <w:t xml:space="preserve">datových zásuvek a </w:t>
      </w:r>
      <w:r w:rsidR="00061A45">
        <w:rPr>
          <w:color w:val="000000" w:themeColor="text1"/>
        </w:rPr>
        <w:t xml:space="preserve">2ks </w:t>
      </w:r>
      <w:proofErr w:type="spellStart"/>
      <w:r w:rsidR="00061A45">
        <w:rPr>
          <w:color w:val="000000" w:themeColor="text1"/>
        </w:rPr>
        <w:t>dvoj</w:t>
      </w:r>
      <w:r w:rsidR="002308A9">
        <w:rPr>
          <w:color w:val="000000" w:themeColor="text1"/>
        </w:rPr>
        <w:t>zásuvek</w:t>
      </w:r>
      <w:proofErr w:type="spellEnd"/>
      <w:r w:rsidR="002308A9">
        <w:rPr>
          <w:color w:val="000000" w:themeColor="text1"/>
        </w:rPr>
        <w:t xml:space="preserve"> 230V(elektroinstalace - dodávka interiéru).</w:t>
      </w:r>
    </w:p>
    <w:p w:rsidR="002308A9" w:rsidRDefault="002308A9" w:rsidP="002308A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stolu(k lavici) budou pevné z lamina 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mm.</w:t>
      </w:r>
    </w:p>
    <w:p w:rsidR="003B783A" w:rsidRDefault="003B783A" w:rsidP="003B783A">
      <w:pPr>
        <w:spacing w:line="240" w:lineRule="auto"/>
        <w:outlineLvl w:val="0"/>
        <w:rPr>
          <w:color w:val="000000" w:themeColor="text1"/>
        </w:rPr>
      </w:pPr>
    </w:p>
    <w:p w:rsidR="00061A45" w:rsidRDefault="00061A45" w:rsidP="00061A45">
      <w:pPr>
        <w:spacing w:line="240" w:lineRule="auto"/>
        <w:outlineLvl w:val="0"/>
        <w:rPr>
          <w:color w:val="000000" w:themeColor="text1"/>
        </w:rPr>
      </w:pPr>
    </w:p>
    <w:p w:rsidR="00061A45" w:rsidRDefault="00061A45" w:rsidP="00061A45">
      <w:pPr>
        <w:spacing w:line="240" w:lineRule="auto"/>
        <w:outlineLvl w:val="0"/>
        <w:rPr>
          <w:szCs w:val="20"/>
        </w:rPr>
      </w:pPr>
    </w:p>
    <w:p w:rsidR="00061A45" w:rsidRDefault="00061A45" w:rsidP="00061A4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4072832" behindDoc="0" locked="0" layoutInCell="1" allowOverlap="1" wp14:anchorId="382815CD" wp14:editId="74D918D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061A45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815CD" id="Textové pole 5" o:spid="_x0000_s1032" type="#_x0000_t202" style="position:absolute;left:0;text-align:left;margin-left:359.65pt;margin-top:1.65pt;width:88.5pt;height:21.75pt;z-index:25407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EPOFsavAgAAUQ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623FF8" w:rsidRDefault="00623FF8" w:rsidP="00061A45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73856" behindDoc="0" locked="0" layoutInCell="1" allowOverlap="1" wp14:anchorId="479BA363" wp14:editId="38D7E35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061A45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BA363" id="Textové pole 6" o:spid="_x0000_s1033" type="#_x0000_t202" style="position:absolute;left:0;text-align:left;margin-left:359.65pt;margin-top:23.4pt;width:88.5pt;height:33pt;z-index:25407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LaDOJL+AAAA4QEAABMAAAAAAAAAAAAAAAAA&#10;AAAAAFtDb250ZW50X1R5cGVzXS54bWxQSwECLQAUAAYACAAAACEAOP0h/9YAAACUAQAACwAAAAAA&#10;AAAAAAAAAAAvAQAAX3JlbHMvLnJlbHNQSwECLQAUAAYACAAAACEA9JahuK4CAABRBQAADgAAAAAA&#10;AAAAAAAAAAAu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623FF8" w:rsidRDefault="00623FF8" w:rsidP="00061A45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74880" behindDoc="0" locked="0" layoutInCell="1" allowOverlap="1" wp14:anchorId="4D3A0475" wp14:editId="45C9D3A5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7" name="Textové po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061A4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Žákovský  stůl</w:t>
                            </w:r>
                            <w:r w:rsidR="00551287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trojmístný </w:t>
                            </w:r>
                          </w:p>
                          <w:p w:rsidR="00623FF8" w:rsidRDefault="00623FF8" w:rsidP="00061A4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A0475" id="Textové pole 7" o:spid="_x0000_s1034" type="#_x0000_t202" style="position:absolute;left:0;text-align:left;margin-left:-1.1pt;margin-top:1.65pt;width:354.65pt;height:21.75pt;z-index:25407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pqdrwIAAFE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" fillcolor="#a5a5a5 [2092]" stroked="f">
                <v:textbox>
                  <w:txbxContent>
                    <w:p w:rsidR="00623FF8" w:rsidRDefault="00623FF8" w:rsidP="00061A4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Žákovský  stůl</w:t>
                      </w:r>
                      <w:r w:rsidR="00551287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trojmístný </w:t>
                      </w:r>
                    </w:p>
                    <w:p w:rsidR="00623FF8" w:rsidRDefault="00623FF8" w:rsidP="00061A4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61A45" w:rsidRDefault="00061A45" w:rsidP="00061A4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š.1800/hl. 618 /v.750mm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061A45" w:rsidRDefault="00061A45" w:rsidP="00061A4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61A45" w:rsidRDefault="00061A45" w:rsidP="00061A4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s 3 ks výsuvu na klávesnici na kuličkovém pojezdu musí být vyrobená z laminátové dřevotřísky v dekoru buk  tl.25mm. Stolová deska musí mít </w:t>
      </w:r>
      <w:proofErr w:type="gramStart"/>
      <w:r>
        <w:rPr>
          <w:color w:val="000000" w:themeColor="text1"/>
        </w:rPr>
        <w:t>osazena . Na</w:t>
      </w:r>
      <w:proofErr w:type="gramEnd"/>
      <w:r>
        <w:rPr>
          <w:color w:val="000000" w:themeColor="text1"/>
        </w:rPr>
        <w:t xml:space="preserve">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 xml:space="preserve">. 18mm rektifikační  rohové plastové návleky černé barvy + sada </w:t>
      </w:r>
      <w:proofErr w:type="spellStart"/>
      <w:r>
        <w:rPr>
          <w:color w:val="000000" w:themeColor="text1"/>
        </w:rPr>
        <w:t>kotvícíh</w:t>
      </w:r>
      <w:proofErr w:type="spellEnd"/>
      <w:r>
        <w:rPr>
          <w:color w:val="000000" w:themeColor="text1"/>
        </w:rPr>
        <w:t xml:space="preserve"> úhelníků s drážkou na kotvení stolů v sestavě do podlahy učebny. Stolová deska má zvýšené čelo z buku a barevných </w:t>
      </w:r>
      <w:proofErr w:type="spellStart"/>
      <w:r>
        <w:rPr>
          <w:color w:val="000000" w:themeColor="text1"/>
        </w:rPr>
        <w:t>vlisů</w:t>
      </w:r>
      <w:proofErr w:type="spellEnd"/>
      <w:r>
        <w:rPr>
          <w:color w:val="000000" w:themeColor="text1"/>
        </w:rPr>
        <w:t xml:space="preserve"> modro- oranžových. Součásti stolu pro 3 žáky je kabelový prostor s odnímatelnou spodní krycí deskou na vedení médií s osazením 3 ks datových zásuvek a 3ks </w:t>
      </w:r>
      <w:proofErr w:type="spellStart"/>
      <w:r>
        <w:rPr>
          <w:color w:val="000000" w:themeColor="text1"/>
        </w:rPr>
        <w:t>dvojzásuvek</w:t>
      </w:r>
      <w:proofErr w:type="spellEnd"/>
      <w:r>
        <w:rPr>
          <w:color w:val="000000" w:themeColor="text1"/>
        </w:rPr>
        <w:t xml:space="preserve"> 230V(elektroinstalace - dodávka interiéru).</w:t>
      </w:r>
    </w:p>
    <w:p w:rsidR="00061A45" w:rsidRDefault="00061A45" w:rsidP="00061A4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stolu(k lavici) budou pevné z lamina 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mm.</w:t>
      </w:r>
    </w:p>
    <w:p w:rsidR="00061A45" w:rsidRDefault="00061A45" w:rsidP="00061A45">
      <w:pPr>
        <w:spacing w:line="240" w:lineRule="auto"/>
        <w:outlineLvl w:val="0"/>
        <w:rPr>
          <w:color w:val="000000" w:themeColor="text1"/>
        </w:rPr>
      </w:pPr>
    </w:p>
    <w:p w:rsidR="00061A45" w:rsidRDefault="00061A45" w:rsidP="00061A4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076928" behindDoc="0" locked="0" layoutInCell="1" allowOverlap="1" wp14:anchorId="1745D4DE" wp14:editId="6D041167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4" name="Textové po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061A45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5D4DE" id="Textové pole 34" o:spid="_x0000_s1035" type="#_x0000_t202" style="position:absolute;left:0;text-align:left;margin-left:359.65pt;margin-top:1.65pt;width:88.5pt;height:21.75pt;z-index:25407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PmFEb6vAgAAUw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623FF8" w:rsidRDefault="00623FF8" w:rsidP="00061A45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77952" behindDoc="0" locked="0" layoutInCell="1" allowOverlap="1" wp14:anchorId="501C8491" wp14:editId="71169B18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5" name="Textové po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061A45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C8491" id="Textové pole 35" o:spid="_x0000_s1036" type="#_x0000_t202" style="position:absolute;left:0;text-align:left;margin-left:359.65pt;margin-top:23.4pt;width:88.5pt;height:33pt;z-index:25407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IeJu1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623FF8" w:rsidRDefault="00623FF8" w:rsidP="00061A45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78976" behindDoc="0" locked="0" layoutInCell="1" allowOverlap="1" wp14:anchorId="0B48E18E" wp14:editId="0601C58D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6" name="Textové po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061A4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Žákovský  stůl</w:t>
                            </w:r>
                            <w:r w:rsidR="00551287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dvoumístný</w:t>
                            </w:r>
                          </w:p>
                          <w:p w:rsidR="00623FF8" w:rsidRDefault="00623FF8" w:rsidP="00061A4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8E18E" id="Textové pole 36" o:spid="_x0000_s1037" type="#_x0000_t202" style="position:absolute;left:0;text-align:left;margin-left:-1.1pt;margin-top:1.65pt;width:354.65pt;height:21.75pt;z-index:25407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ANFFL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623FF8" w:rsidRDefault="00623FF8" w:rsidP="00061A4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Žákovský  stůl</w:t>
                      </w:r>
                      <w:r w:rsidR="00551287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dvoumístný</w:t>
                      </w:r>
                    </w:p>
                    <w:p w:rsidR="00623FF8" w:rsidRDefault="00623FF8" w:rsidP="00061A4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61A45" w:rsidRDefault="00061A45" w:rsidP="00061A4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š.1200/hl. 618 /v.750mm                                     POČET KS   </w:t>
      </w:r>
      <w:r>
        <w:rPr>
          <w:b/>
          <w:color w:val="000000" w:themeColor="text1"/>
          <w:sz w:val="36"/>
          <w:szCs w:val="36"/>
        </w:rPr>
        <w:t>6</w:t>
      </w:r>
    </w:p>
    <w:p w:rsidR="00061A45" w:rsidRDefault="00061A45" w:rsidP="00061A4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61A45" w:rsidRDefault="00061A45" w:rsidP="00061A4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s 2 ks výsuvu na klávesnici na kuličkovém pojezdu musí být vyrobená z laminátové dřevotřísky v dekoru buk  tl.25mm. Stolová deska musí mít </w:t>
      </w:r>
      <w:proofErr w:type="gramStart"/>
      <w:r>
        <w:rPr>
          <w:color w:val="000000" w:themeColor="text1"/>
        </w:rPr>
        <w:t>osazena . Na</w:t>
      </w:r>
      <w:proofErr w:type="gramEnd"/>
      <w:r>
        <w:rPr>
          <w:color w:val="000000" w:themeColor="text1"/>
        </w:rPr>
        <w:t xml:space="preserve">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 xml:space="preserve">. 18mm rektifikační  rohové plastové návleky černé barvy + sada </w:t>
      </w:r>
      <w:proofErr w:type="spellStart"/>
      <w:r>
        <w:rPr>
          <w:color w:val="000000" w:themeColor="text1"/>
        </w:rPr>
        <w:t>kotvícíh</w:t>
      </w:r>
      <w:proofErr w:type="spellEnd"/>
      <w:r>
        <w:rPr>
          <w:color w:val="000000" w:themeColor="text1"/>
        </w:rPr>
        <w:t xml:space="preserve"> úhelníků s drážkou na kotvení stolů v sestavě do podlahy učebny. Stolová deska má zvýšené čelo z buku a barevných </w:t>
      </w:r>
      <w:proofErr w:type="spellStart"/>
      <w:r>
        <w:rPr>
          <w:color w:val="000000" w:themeColor="text1"/>
        </w:rPr>
        <w:t>vlisů</w:t>
      </w:r>
      <w:proofErr w:type="spellEnd"/>
      <w:r>
        <w:rPr>
          <w:color w:val="000000" w:themeColor="text1"/>
        </w:rPr>
        <w:t xml:space="preserve"> modro- oranžových. Součásti stolu pro 2 žáky je kabelový prostor s odnímatelnou spodní krycí deskou na vedení médií s osazením 2 ks datových zásuvek a 2ks </w:t>
      </w:r>
      <w:proofErr w:type="spellStart"/>
      <w:r>
        <w:rPr>
          <w:color w:val="000000" w:themeColor="text1"/>
        </w:rPr>
        <w:t>dvojzásuvek</w:t>
      </w:r>
      <w:proofErr w:type="spellEnd"/>
      <w:r>
        <w:rPr>
          <w:color w:val="000000" w:themeColor="text1"/>
        </w:rPr>
        <w:t xml:space="preserve"> 230V(elektroinstalace - dodávka interiéru).</w:t>
      </w:r>
    </w:p>
    <w:p w:rsidR="00061A45" w:rsidRDefault="00061A45" w:rsidP="00061A4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stolu(k lavici) budou pevné z lamina 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mm.</w:t>
      </w:r>
    </w:p>
    <w:p w:rsidR="00DA6BE0" w:rsidRDefault="00DA6BE0" w:rsidP="00DA6BE0">
      <w:pPr>
        <w:outlineLvl w:val="0"/>
        <w:rPr>
          <w:b/>
          <w:sz w:val="16"/>
          <w:szCs w:val="16"/>
        </w:rPr>
      </w:pPr>
    </w:p>
    <w:p w:rsidR="00DA6BE0" w:rsidRDefault="00DA6BE0" w:rsidP="00DA6BE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082048" behindDoc="0" locked="0" layoutInCell="1" allowOverlap="1" wp14:anchorId="5F774BB9" wp14:editId="7EA0E0E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1" name="Textové po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74BB9" id="Textové pole 41" o:spid="_x0000_s1038" type="#_x0000_t202" style="position:absolute;left:0;text-align:left;margin-left:359.65pt;margin-top:1.65pt;width:88.5pt;height:21.75pt;z-index:25408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H4HrOOvAgAAVA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83072" behindDoc="0" locked="0" layoutInCell="1" allowOverlap="1" wp14:anchorId="7CE00E6C" wp14:editId="3A963AA6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2" name="Textové po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Žákovská židle otočná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00E6C" id="Textové pole 42" o:spid="_x0000_s1039" type="#_x0000_t202" style="position:absolute;left:0;text-align:left;margin-left:-1.1pt;margin-top:1.65pt;width:354.65pt;height:21.75pt;z-index:25408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Z6JI4rICAABU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Žákovská židle otočná</w:t>
                      </w:r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081024" behindDoc="0" locked="0" layoutInCell="1" allowOverlap="1" wp14:anchorId="3054BE0F" wp14:editId="3E0C116D">
                <wp:simplePos x="0" y="0"/>
                <wp:positionH relativeFrom="column">
                  <wp:posOffset>4585970</wp:posOffset>
                </wp:positionH>
                <wp:positionV relativeFrom="paragraph">
                  <wp:posOffset>29845</wp:posOffset>
                </wp:positionV>
                <wp:extent cx="1123950" cy="561975"/>
                <wp:effectExtent l="0" t="0" r="0" b="9525"/>
                <wp:wrapNone/>
                <wp:docPr id="43" name="Textové po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561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4BE0F" id="Textové pole 43" o:spid="_x0000_s1040" type="#_x0000_t202" style="position:absolute;margin-left:361.1pt;margin-top:2.35pt;width:88.5pt;height:44.25pt;z-index:25408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</w:rPr>
        <w:t xml:space="preserve">Rozměr:  </w:t>
      </w:r>
      <w:proofErr w:type="gramStart"/>
      <w:r w:rsidR="000B6C71" w:rsidRPr="000B6C71">
        <w:rPr>
          <w:b/>
          <w:color w:val="000000" w:themeColor="text1"/>
        </w:rPr>
        <w:t>cca</w:t>
      </w:r>
      <w:r w:rsidR="000B6C71">
        <w:rPr>
          <w:color w:val="000000" w:themeColor="text1"/>
        </w:rPr>
        <w:t xml:space="preserve"> </w:t>
      </w:r>
      <w:r>
        <w:rPr>
          <w:b/>
          <w:color w:val="000000" w:themeColor="text1"/>
        </w:rPr>
        <w:t>š.450</w:t>
      </w:r>
      <w:proofErr w:type="gramEnd"/>
      <w:r>
        <w:rPr>
          <w:b/>
          <w:color w:val="000000" w:themeColor="text1"/>
        </w:rPr>
        <w:t xml:space="preserve"> hl.570 v.860mm</w:t>
      </w:r>
      <w:r w:rsidR="000B6C71">
        <w:rPr>
          <w:b/>
          <w:color w:val="000000" w:themeColor="text1"/>
        </w:rPr>
        <w:tab/>
      </w:r>
      <w:r w:rsidR="000B6C71">
        <w:rPr>
          <w:b/>
          <w:color w:val="000000" w:themeColor="text1"/>
        </w:rPr>
        <w:tab/>
      </w:r>
      <w:r>
        <w:rPr>
          <w:b/>
          <w:color w:val="000000" w:themeColor="text1"/>
        </w:rPr>
        <w:t xml:space="preserve">POČET KS    </w:t>
      </w:r>
      <w:r>
        <w:rPr>
          <w:b/>
          <w:color w:val="000000" w:themeColor="text1"/>
          <w:sz w:val="36"/>
          <w:szCs w:val="36"/>
        </w:rPr>
        <w:t>20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Plastová oranžová </w:t>
      </w:r>
      <w:proofErr w:type="spellStart"/>
      <w:proofErr w:type="gramStart"/>
      <w:r>
        <w:rPr>
          <w:color w:val="000000" w:themeColor="text1"/>
        </w:rPr>
        <w:t>skořepina,zadní</w:t>
      </w:r>
      <w:proofErr w:type="spellEnd"/>
      <w:proofErr w:type="gramEnd"/>
      <w:r>
        <w:rPr>
          <w:color w:val="000000" w:themeColor="text1"/>
        </w:rPr>
        <w:t xml:space="preserve"> část </w:t>
      </w:r>
      <w:proofErr w:type="spellStart"/>
      <w:r>
        <w:rPr>
          <w:color w:val="000000" w:themeColor="text1"/>
        </w:rPr>
        <w:t>perforovaná,plynový</w:t>
      </w:r>
      <w:proofErr w:type="spellEnd"/>
      <w:r>
        <w:rPr>
          <w:color w:val="000000" w:themeColor="text1"/>
        </w:rPr>
        <w:t xml:space="preserve"> píst na černém nylonovém </w:t>
      </w:r>
      <w:proofErr w:type="spellStart"/>
      <w:r>
        <w:rPr>
          <w:color w:val="000000" w:themeColor="text1"/>
        </w:rPr>
        <w:t>kříží,kluzáky,nosnost</w:t>
      </w:r>
      <w:proofErr w:type="spellEnd"/>
      <w:r w:rsidR="0063121F">
        <w:rPr>
          <w:color w:val="000000" w:themeColor="text1"/>
        </w:rPr>
        <w:t xml:space="preserve"> min.</w:t>
      </w:r>
      <w:r>
        <w:rPr>
          <w:color w:val="000000" w:themeColor="text1"/>
        </w:rPr>
        <w:t xml:space="preserve"> 120 kg.</w:t>
      </w:r>
    </w:p>
    <w:p w:rsidR="00DA6BE0" w:rsidRDefault="00DA6BE0" w:rsidP="00DA6BE0">
      <w:pPr>
        <w:spacing w:line="240" w:lineRule="auto"/>
        <w:outlineLvl w:val="0"/>
        <w:rPr>
          <w:b/>
          <w:noProof/>
          <w:color w:val="000000" w:themeColor="text1"/>
          <w:sz w:val="36"/>
          <w:szCs w:val="36"/>
        </w:rPr>
      </w:pPr>
    </w:p>
    <w:p w:rsidR="00DA6BE0" w:rsidRDefault="00DA6BE0" w:rsidP="00DA6BE0">
      <w:pPr>
        <w:spacing w:line="240" w:lineRule="auto"/>
        <w:jc w:val="center"/>
        <w:outlineLvl w:val="0"/>
        <w:rPr>
          <w:b/>
          <w:color w:val="000000" w:themeColor="text1"/>
          <w:sz w:val="36"/>
          <w:szCs w:val="36"/>
        </w:rPr>
      </w:pPr>
      <w:r>
        <w:rPr>
          <w:b/>
          <w:noProof/>
          <w:color w:val="000000" w:themeColor="text1"/>
          <w:sz w:val="36"/>
          <w:szCs w:val="36"/>
        </w:rPr>
        <w:lastRenderedPageBreak/>
        <w:drawing>
          <wp:inline distT="0" distB="0" distL="0" distR="0" wp14:anchorId="7005637A" wp14:editId="19C63A35">
            <wp:extent cx="2571750" cy="1924050"/>
            <wp:effectExtent l="0" t="0" r="0" b="0"/>
            <wp:docPr id="44" name="Obrázek 44" descr="2013-12-20 14.24.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79" descr="2013-12-20 14.24.5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5717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BE0" w:rsidRDefault="00DA6BE0" w:rsidP="00DA6BE0">
      <w:pPr>
        <w:outlineLvl w:val="0"/>
        <w:rPr>
          <w:b/>
          <w:sz w:val="16"/>
          <w:szCs w:val="16"/>
        </w:rPr>
      </w:pPr>
    </w:p>
    <w:p w:rsidR="000B6C71" w:rsidRDefault="000B6C71" w:rsidP="00DA6BE0">
      <w:pPr>
        <w:outlineLvl w:val="0"/>
        <w:rPr>
          <w:b/>
          <w:sz w:val="16"/>
          <w:szCs w:val="16"/>
        </w:rPr>
      </w:pPr>
    </w:p>
    <w:p w:rsidR="00DA6BE0" w:rsidRDefault="00DA6BE0" w:rsidP="00DA6BE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085120" behindDoc="0" locked="0" layoutInCell="1" allowOverlap="1" wp14:anchorId="42E276CE" wp14:editId="04F49EE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5" name="Textové po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276CE" id="Textové pole 45" o:spid="_x0000_s1041" type="#_x0000_t202" style="position:absolute;left:0;text-align:left;margin-left:359.65pt;margin-top:1.65pt;width:88.5pt;height:21.75pt;z-index:25408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TsNsAIAAFQ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QvTsN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86144" behindDoc="0" locked="0" layoutInCell="1" allowOverlap="1" wp14:anchorId="37816E4B" wp14:editId="7B7113AD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6" name="Textové po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16E4B" id="Textové pole 46" o:spid="_x0000_s1042" type="#_x0000_t202" style="position:absolute;left:0;text-align:left;margin-left:359.65pt;margin-top:23.4pt;width:88.5pt;height:33pt;z-index:25408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YuEsAIAAFQ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F+YuE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87168" behindDoc="0" locked="0" layoutInCell="1" allowOverlap="1" wp14:anchorId="3C0CCB49" wp14:editId="51DF77AD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7" name="Textové po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Otočná židle kantora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CCB49" id="Textové pole 47" o:spid="_x0000_s1043" type="#_x0000_t202" style="position:absolute;left:0;text-align:left;margin-left:-1.1pt;margin-top:1.65pt;width:354.65pt;height:21.75pt;z-index:25408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h6VsAIAAFQ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EsaHpWwAgAAVA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Otočná židle kantora</w:t>
                      </w:r>
                    </w:p>
                  </w:txbxContent>
                </v:textbox>
              </v:shape>
            </w:pict>
          </mc:Fallback>
        </mc:AlternateContent>
      </w:r>
    </w:p>
    <w:p w:rsidR="00DA6BE0" w:rsidRPr="0029225C" w:rsidRDefault="00DA6BE0" w:rsidP="00DA6BE0">
      <w:pPr>
        <w:spacing w:line="240" w:lineRule="auto"/>
        <w:outlineLvl w:val="0"/>
        <w:rPr>
          <w:b/>
          <w:color w:val="000000" w:themeColor="text1"/>
        </w:rPr>
      </w:pPr>
      <w:r>
        <w:rPr>
          <w:color w:val="000000" w:themeColor="text1"/>
        </w:rPr>
        <w:t xml:space="preserve">Rozměr:  :  </w:t>
      </w:r>
      <w:r w:rsidR="000B6C71" w:rsidRPr="000B6C71">
        <w:rPr>
          <w:b/>
          <w:color w:val="000000" w:themeColor="text1"/>
        </w:rPr>
        <w:t>cca</w:t>
      </w:r>
      <w:r w:rsidR="000B6C71">
        <w:rPr>
          <w:color w:val="000000" w:themeColor="text1"/>
        </w:rPr>
        <w:t xml:space="preserve"> </w:t>
      </w:r>
      <w:r>
        <w:rPr>
          <w:b/>
          <w:color w:val="000000" w:themeColor="text1"/>
        </w:rPr>
        <w:t>š.670/</w:t>
      </w:r>
      <w:proofErr w:type="spellStart"/>
      <w:r w:rsidR="0029225C">
        <w:rPr>
          <w:b/>
          <w:color w:val="000000" w:themeColor="text1"/>
        </w:rPr>
        <w:t>v.opěr</w:t>
      </w:r>
      <w:proofErr w:type="spellEnd"/>
      <w:r w:rsidR="0029225C">
        <w:rPr>
          <w:b/>
          <w:color w:val="000000" w:themeColor="text1"/>
        </w:rPr>
        <w:t xml:space="preserve">. 510-580/v.sedu440-550 </w:t>
      </w:r>
      <w:r w:rsidR="000B6C71">
        <w:rPr>
          <w:b/>
          <w:color w:val="000000" w:themeColor="text1"/>
        </w:rPr>
        <w:tab/>
      </w:r>
      <w:r w:rsidR="0029225C">
        <w:rPr>
          <w:b/>
          <w:color w:val="000000" w:themeColor="text1"/>
        </w:rPr>
        <w:tab/>
      </w:r>
      <w:r>
        <w:rPr>
          <w:b/>
          <w:color w:val="000000" w:themeColor="text1"/>
        </w:rPr>
        <w:t xml:space="preserve">POČET KS   </w:t>
      </w:r>
      <w:r>
        <w:rPr>
          <w:b/>
          <w:color w:val="000000" w:themeColor="text1"/>
          <w:sz w:val="36"/>
          <w:szCs w:val="36"/>
        </w:rPr>
        <w:t>1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A6BE0" w:rsidRDefault="00DA6BE0" w:rsidP="00DA6BE0">
      <w:pPr>
        <w:jc w:val="both"/>
      </w:pPr>
      <w:r>
        <w:t>Pracovní otočná kancelářská židle  na kolečkách s čalouněným sedákem i opěrákem. Ze zadní strany opěradla je černý plastový hladký plast bez viditelných perforací. Spodní kryt sedáku černý plast.</w:t>
      </w:r>
    </w:p>
    <w:p w:rsidR="00DA6BE0" w:rsidRDefault="00DA6BE0" w:rsidP="00DA6BE0">
      <w:pPr>
        <w:jc w:val="both"/>
      </w:pPr>
      <w:r>
        <w:t xml:space="preserve">Potah </w:t>
      </w:r>
      <w:proofErr w:type="gramStart"/>
      <w:r>
        <w:t>složení : 100</w:t>
      </w:r>
      <w:proofErr w:type="gramEnd"/>
      <w:r>
        <w:t xml:space="preserve"> % polyester, 100.000 zátěžových otáček, BS EN 1021-1, BS EN 1021-2, BS EN 7176, stálost na světle č.6, , gramáž min. 250 g/m2.</w:t>
      </w:r>
    </w:p>
    <w:p w:rsidR="00DA6BE0" w:rsidRDefault="00DA6BE0" w:rsidP="00DA6BE0">
      <w:pPr>
        <w:jc w:val="both"/>
      </w:pPr>
      <w:r>
        <w:t>Mechanika synchronní – dvoupáková,  páka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</w:t>
      </w:r>
      <w:proofErr w:type="spellStart"/>
      <w:r>
        <w:t>down</w:t>
      </w:r>
      <w:proofErr w:type="spellEnd"/>
      <w:r>
        <w:t xml:space="preserve">, min. 8 poloh, celkový rozsah min. 7 cm. </w:t>
      </w:r>
    </w:p>
    <w:p w:rsidR="00DA6BE0" w:rsidRDefault="00DA6BE0" w:rsidP="00DA6BE0">
      <w:pPr>
        <w:jc w:val="both"/>
      </w:pPr>
      <w:r>
        <w:t xml:space="preserve">Kříž pětiramenný černý, materiál nylon. Píst černý, kolečka černá o průměru 50 mm pro tvrdé podlahy (lino).  Sedák čtvercového tvaru o šířce 51 cm x hloubka 44 cm.  Opěrák obdélníkového tvaru, šířka 46 cm x výška 56 cm.  Molitan na sedáku </w:t>
      </w:r>
      <w:proofErr w:type="spellStart"/>
      <w:r>
        <w:t>tl</w:t>
      </w:r>
      <w:proofErr w:type="spellEnd"/>
      <w:r>
        <w:t xml:space="preserve">. 5 cm, opěrák </w:t>
      </w:r>
      <w:proofErr w:type="spellStart"/>
      <w:r>
        <w:t>tl</w:t>
      </w:r>
      <w:proofErr w:type="spellEnd"/>
      <w:r>
        <w:t xml:space="preserve">. 4,5 cm. Samotné čalounění-potah nemá žádné prošití. Vnitřek sedáku z bukové překližky, miskového tvaru.   </w:t>
      </w:r>
    </w:p>
    <w:p w:rsidR="00DA6BE0" w:rsidRDefault="00DA6BE0" w:rsidP="00DA6BE0">
      <w:pPr>
        <w:jc w:val="both"/>
      </w:pPr>
      <w:r>
        <w:t xml:space="preserve">Područky výškově stavitelné, horní část područek z černého plastu. Tvar područek ve tvaru písmena „T“.  Výškový rozsah područek min. 6,5 cm.  Stavitelnost područek ovládána pomocí aretačního prvku z přední strany nosné části područky. </w:t>
      </w:r>
      <w:proofErr w:type="spellStart"/>
      <w:r>
        <w:t>Područe</w:t>
      </w:r>
      <w:proofErr w:type="spellEnd"/>
      <w:r>
        <w:t xml:space="preserve"> jsou připevněny k </w:t>
      </w:r>
      <w:proofErr w:type="spellStart"/>
      <w:proofErr w:type="gramStart"/>
      <w:r>
        <w:t>sedáku.Požadovaná</w:t>
      </w:r>
      <w:proofErr w:type="spellEnd"/>
      <w:proofErr w:type="gramEnd"/>
      <w:r>
        <w:t xml:space="preserve"> nosnost  min. 120 </w:t>
      </w:r>
      <w:proofErr w:type="spellStart"/>
      <w:r>
        <w:t>kg.Výrobek</w:t>
      </w:r>
      <w:proofErr w:type="spellEnd"/>
      <w:r>
        <w:t xml:space="preserve"> musí splňovat ČSN EN 1335-1, ČSN EN 1335-2, uchazeč doloží kopii certifikátu ke své </w:t>
      </w:r>
      <w:proofErr w:type="spellStart"/>
      <w:r>
        <w:t>nabídce.Čalounění</w:t>
      </w:r>
      <w:proofErr w:type="spellEnd"/>
      <w:r>
        <w:t xml:space="preserve"> (barva) bude vybrána investorem.</w:t>
      </w:r>
    </w:p>
    <w:p w:rsidR="00DA6BE0" w:rsidRPr="00DA6BE0" w:rsidRDefault="00DA6BE0" w:rsidP="00DA6BE0">
      <w:pPr>
        <w:jc w:val="both"/>
      </w:pPr>
    </w:p>
    <w:p w:rsidR="00DA6BE0" w:rsidRDefault="00DA6BE0" w:rsidP="00DA6BE0">
      <w:pPr>
        <w:outlineLvl w:val="0"/>
        <w:rPr>
          <w:b/>
          <w:sz w:val="16"/>
          <w:szCs w:val="16"/>
        </w:rPr>
      </w:pPr>
    </w:p>
    <w:p w:rsidR="000B6C71" w:rsidRDefault="000B6C71" w:rsidP="00DA6BE0">
      <w:pPr>
        <w:outlineLvl w:val="0"/>
        <w:rPr>
          <w:b/>
          <w:sz w:val="16"/>
          <w:szCs w:val="16"/>
        </w:rPr>
      </w:pPr>
    </w:p>
    <w:p w:rsidR="000B6C71" w:rsidRDefault="000B6C71" w:rsidP="00DA6BE0">
      <w:pPr>
        <w:outlineLvl w:val="0"/>
        <w:rPr>
          <w:b/>
          <w:sz w:val="16"/>
          <w:szCs w:val="16"/>
        </w:rPr>
      </w:pPr>
    </w:p>
    <w:p w:rsidR="00DA6BE0" w:rsidRDefault="00DA6BE0" w:rsidP="00DA6BE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4089216" behindDoc="0" locked="0" layoutInCell="1" allowOverlap="1" wp14:anchorId="6CADBBE6" wp14:editId="600E61F6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8" name="Textové po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DBBE6" id="Textové pole 48" o:spid="_x0000_s1044" type="#_x0000_t202" style="position:absolute;left:0;text-align:left;margin-left:359.65pt;margin-top:1.65pt;width:88.5pt;height:21.75pt;z-index:25408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GqXsAIAAFQ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ClGqX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90240" behindDoc="0" locked="0" layoutInCell="1" allowOverlap="1" wp14:anchorId="22D0FA81" wp14:editId="4626DC10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9" name="Textové po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0FA81" id="Textové pole 49" o:spid="_x0000_s1045" type="#_x0000_t202" style="position:absolute;left:0;text-align:left;margin-left:359.65pt;margin-top:23.4pt;width:88.5pt;height:33pt;z-index:25409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B7zrwIAAFQ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BDkHvOvAgAAVA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91264" behindDoc="0" locked="0" layoutInCell="1" allowOverlap="1" wp14:anchorId="5BD52A4D" wp14:editId="1BC4B9AC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0" name="Textové po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Vysoká skříň s dveřmi a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prosklením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52A4D" id="Textové pole 50" o:spid="_x0000_s1046" type="#_x0000_t202" style="position:absolute;left:0;text-align:left;margin-left:-1.1pt;margin-top:1.65pt;width:354.65pt;height:21.75pt;z-index:25409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TJ7rwIAAFQ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Vysoká skříň s dveřmi a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prosklením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š.600</w:t>
      </w:r>
      <w:proofErr w:type="gramEnd"/>
      <w:r>
        <w:rPr>
          <w:b/>
          <w:color w:val="000000" w:themeColor="text1"/>
        </w:rPr>
        <w:t xml:space="preserve"> hl.370 v.1950mm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tl.18 mm v dekoru buk v kombinaci s modrou a </w:t>
      </w:r>
      <w:proofErr w:type="gramStart"/>
      <w:r>
        <w:rPr>
          <w:color w:val="000000" w:themeColor="text1"/>
        </w:rPr>
        <w:t>oranžovou ,ABS</w:t>
      </w:r>
      <w:proofErr w:type="gramEnd"/>
      <w:r>
        <w:rPr>
          <w:color w:val="000000" w:themeColor="text1"/>
        </w:rPr>
        <w:t xml:space="preserve"> 2 mm na všech </w:t>
      </w:r>
      <w:proofErr w:type="spellStart"/>
      <w:r>
        <w:rPr>
          <w:color w:val="000000" w:themeColor="text1"/>
        </w:rPr>
        <w:t>hranách.Skříň</w:t>
      </w:r>
      <w:proofErr w:type="spellEnd"/>
      <w:r>
        <w:rPr>
          <w:color w:val="000000" w:themeColor="text1"/>
        </w:rPr>
        <w:t xml:space="preserve"> bude mít </w:t>
      </w:r>
      <w:proofErr w:type="spellStart"/>
      <w:r>
        <w:rPr>
          <w:color w:val="000000" w:themeColor="text1"/>
        </w:rPr>
        <w:t>dělení:spodní</w:t>
      </w:r>
      <w:proofErr w:type="spellEnd"/>
      <w:r>
        <w:rPr>
          <w:color w:val="000000" w:themeColor="text1"/>
        </w:rPr>
        <w:t xml:space="preserve"> část 1x dvířka  a horní část 1xprosklenná  dvířka(sklo tl.5 mm ve svislých lištách) celkem se 4-mi stavitelnými  policemi .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</w:t>
      </w:r>
      <w:proofErr w:type="gramStart"/>
      <w:r>
        <w:rPr>
          <w:color w:val="000000" w:themeColor="text1"/>
        </w:rPr>
        <w:t>kvality . Ve</w:t>
      </w:r>
      <w:proofErr w:type="gramEnd"/>
      <w:r>
        <w:rPr>
          <w:color w:val="000000" w:themeColor="text1"/>
        </w:rPr>
        <w:t xml:space="preserve"> skříni  nastavitelné police s roztečí 32mm a na podpěrkách 5/5 mm. Skříňka musí mít kovové úchytky s roztečí minimálně 128 mm  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chrom. Skříňka je osazena na plastových rektifikačních nožkách v 40mm se </w:t>
      </w:r>
      <w:proofErr w:type="spellStart"/>
      <w:proofErr w:type="gramStart"/>
      <w:r>
        <w:rPr>
          <w:color w:val="000000" w:themeColor="text1"/>
        </w:rPr>
        <w:t>soklem.Veškeré</w:t>
      </w:r>
      <w:proofErr w:type="spellEnd"/>
      <w:proofErr w:type="gramEnd"/>
      <w:r>
        <w:rPr>
          <w:color w:val="000000" w:themeColor="text1"/>
        </w:rPr>
        <w:t xml:space="preserve"> konstrukční spoje musí být pevně lepené a spojené kolíky, tak aby byla zaručena dlouhodobá pevnost a kvalita produktu. Záda skříňky budou, MDF bílé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mm.Součástí</w:t>
      </w:r>
      <w:proofErr w:type="spellEnd"/>
      <w:r>
        <w:rPr>
          <w:color w:val="000000" w:themeColor="text1"/>
        </w:rPr>
        <w:t xml:space="preserve"> sestavy skříní pol.07,08 bude obvodový lem z dřevotřísky tl.18 mm s ABS hranou 2 mm.</w:t>
      </w:r>
    </w:p>
    <w:p w:rsidR="00DA6BE0" w:rsidRDefault="00DA6BE0" w:rsidP="00DA6BE0">
      <w:pPr>
        <w:outlineLvl w:val="0"/>
        <w:rPr>
          <w:b/>
          <w:sz w:val="16"/>
          <w:szCs w:val="16"/>
        </w:rPr>
      </w:pPr>
    </w:p>
    <w:p w:rsidR="00DA6BE0" w:rsidRDefault="00DA6BE0" w:rsidP="00DA6BE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093312" behindDoc="0" locked="0" layoutInCell="1" allowOverlap="1" wp14:anchorId="5190A056" wp14:editId="3463E5C6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1" name="Textové po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0A056" id="Textové pole 51" o:spid="_x0000_s1047" type="#_x0000_t202" style="position:absolute;left:0;text-align:left;margin-left:359.65pt;margin-top:1.65pt;width:88.5pt;height:21.75pt;z-index:25409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GEziZWvAgAAVA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94336" behindDoc="0" locked="0" layoutInCell="1" allowOverlap="1" wp14:anchorId="7772B14C" wp14:editId="06089EAF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52" name="Textové po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2B14C" id="Textové pole 52" o:spid="_x0000_s1048" type="#_x0000_t202" style="position:absolute;left:0;text-align:left;margin-left:359.65pt;margin-top:23.4pt;width:88.5pt;height:33pt;z-index:25409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zkcrwIAAFQ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LR3ORyvAgAAVA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95360" behindDoc="0" locked="0" layoutInCell="1" allowOverlap="1" wp14:anchorId="13BC4C9C" wp14:editId="39D3B684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3" name="Textové po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Nádstavec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C4C9C" id="Textové pole 53" o:spid="_x0000_s1049" type="#_x0000_t202" style="position:absolute;left:0;text-align:left;margin-left:-1.1pt;margin-top:1.65pt;width:354.65pt;height:21.75pt;z-index:25409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A6lKwN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Nádstavec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š.600</w:t>
      </w:r>
      <w:proofErr w:type="gramEnd"/>
      <w:r>
        <w:rPr>
          <w:b/>
          <w:color w:val="000000" w:themeColor="text1"/>
        </w:rPr>
        <w:t xml:space="preserve"> hl.370 v.500mm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proofErr w:type="spellStart"/>
      <w:r>
        <w:rPr>
          <w:color w:val="000000" w:themeColor="text1"/>
        </w:rPr>
        <w:t>Nádstavec</w:t>
      </w:r>
      <w:proofErr w:type="spellEnd"/>
      <w:r>
        <w:rPr>
          <w:color w:val="000000" w:themeColor="text1"/>
        </w:rPr>
        <w:t xml:space="preserve"> musí být vyroben z laminátové dřevotřísky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v dekoru </w:t>
      </w:r>
      <w:proofErr w:type="spellStart"/>
      <w:r>
        <w:rPr>
          <w:color w:val="000000" w:themeColor="text1"/>
        </w:rPr>
        <w:t>buk,ABS</w:t>
      </w:r>
      <w:proofErr w:type="spellEnd"/>
      <w:r>
        <w:rPr>
          <w:color w:val="000000" w:themeColor="text1"/>
        </w:rPr>
        <w:t xml:space="preserve"> 2 mm na všech hranách a bude mít 1x stavitelnou polici .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</w:t>
      </w:r>
      <w:proofErr w:type="gramStart"/>
      <w:r>
        <w:rPr>
          <w:color w:val="000000" w:themeColor="text1"/>
        </w:rPr>
        <w:t>kvality . Ve</w:t>
      </w:r>
      <w:proofErr w:type="gramEnd"/>
      <w:r>
        <w:rPr>
          <w:color w:val="000000" w:themeColor="text1"/>
        </w:rPr>
        <w:t xml:space="preserve"> skříni  nastavitelné police s roztečí 32mm a na podpěrkách 5/5 mm. Skříňka musí mít kovové úchytky s roztečí minimálně 128 mm 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</w:t>
      </w:r>
      <w:proofErr w:type="spellStart"/>
      <w:proofErr w:type="gramStart"/>
      <w:r>
        <w:rPr>
          <w:color w:val="000000" w:themeColor="text1"/>
        </w:rPr>
        <w:t>chrom.Veškeré</w:t>
      </w:r>
      <w:proofErr w:type="spellEnd"/>
      <w:proofErr w:type="gramEnd"/>
      <w:r>
        <w:rPr>
          <w:color w:val="000000" w:themeColor="text1"/>
        </w:rPr>
        <w:t xml:space="preserve"> konstrukční spoje musí být pevně lepené a spojené kolíky, tak aby byla zaručena dlouhodobá pevnost a kvalita produktu. Záda skříňky budou, MDF bílé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DA6BE0" w:rsidRDefault="00DA6BE0" w:rsidP="00DA6BE0">
      <w:pPr>
        <w:jc w:val="center"/>
        <w:outlineLvl w:val="0"/>
        <w:rPr>
          <w:b/>
          <w:sz w:val="16"/>
          <w:szCs w:val="16"/>
        </w:rPr>
      </w:pPr>
    </w:p>
    <w:p w:rsidR="00DA6BE0" w:rsidRDefault="00DA6BE0" w:rsidP="00DA6BE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097408" behindDoc="0" locked="0" layoutInCell="1" allowOverlap="1" wp14:anchorId="77A8537C" wp14:editId="0F97B1C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4" name="Textové po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8537C" id="Textové pole 54" o:spid="_x0000_s1050" type="#_x0000_t202" style="position:absolute;left:0;text-align:left;margin-left:359.65pt;margin-top:1.65pt;width:88.5pt;height:21.75pt;z-index:25409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SoOsAIAAFQ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DtxSoO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98432" behindDoc="0" locked="0" layoutInCell="1" allowOverlap="1" wp14:anchorId="498B471A" wp14:editId="7F33924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55" name="Textové po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B471A" id="Textové pole 55" o:spid="_x0000_s1051" type="#_x0000_t202" style="position:absolute;left:0;text-align:left;margin-left:359.65pt;margin-top:23.4pt;width:88.5pt;height:33pt;z-index:25409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/tV5q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99456" behindDoc="0" locked="0" layoutInCell="1" allowOverlap="1" wp14:anchorId="7880765A" wp14:editId="73494790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9" name="Textové po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Textilní nástěnka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0765A" id="Textové pole 59" o:spid="_x0000_s1052" type="#_x0000_t202" style="position:absolute;left:0;text-align:left;margin-left:-1.1pt;margin-top:1.65pt;width:354.65pt;height:21.75pt;z-index:25409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K0AsQIAAFQ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E8K0A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Textilní nástěnka   </w:t>
                      </w:r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DA6BE0" w:rsidRPr="00005AE4" w:rsidRDefault="00DA6BE0" w:rsidP="00DA6BE0">
      <w:pPr>
        <w:spacing w:line="240" w:lineRule="auto"/>
        <w:outlineLvl w:val="0"/>
        <w:rPr>
          <w:b/>
          <w:color w:val="000000" w:themeColor="text1"/>
        </w:rPr>
      </w:pPr>
      <w:r>
        <w:rPr>
          <w:color w:val="000000" w:themeColor="text1"/>
        </w:rPr>
        <w:t xml:space="preserve">popis: </w:t>
      </w:r>
      <w:r w:rsidR="00B077B1" w:rsidRPr="00B077B1">
        <w:rPr>
          <w:b/>
          <w:color w:val="000000" w:themeColor="text1"/>
        </w:rPr>
        <w:t>cca</w:t>
      </w:r>
      <w:r w:rsidR="00B077B1">
        <w:rPr>
          <w:color w:val="000000" w:themeColor="text1"/>
        </w:rPr>
        <w:t xml:space="preserve"> </w:t>
      </w:r>
      <w:r>
        <w:rPr>
          <w:b/>
          <w:color w:val="000000" w:themeColor="text1"/>
        </w:rPr>
        <w:t>š1850/hl.22</w:t>
      </w:r>
      <w:r w:rsidRPr="00005AE4">
        <w:rPr>
          <w:b/>
          <w:color w:val="000000" w:themeColor="text1"/>
        </w:rPr>
        <w:t>/v1000</w:t>
      </w:r>
    </w:p>
    <w:p w:rsidR="00DA6BE0" w:rsidRP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Nástěnka s</w:t>
      </w:r>
      <w:r w:rsidRPr="00DA6BE0">
        <w:rPr>
          <w:color w:val="000000" w:themeColor="text1"/>
        </w:rPr>
        <w:t xml:space="preserve"> barevnou kobercovou </w:t>
      </w:r>
      <w:proofErr w:type="gramStart"/>
      <w:r w:rsidRPr="00DA6BE0">
        <w:rPr>
          <w:color w:val="000000" w:themeColor="text1"/>
        </w:rPr>
        <w:t>textilií ,podklad</w:t>
      </w:r>
      <w:proofErr w:type="gramEnd"/>
      <w:r w:rsidRPr="00DA6BE0">
        <w:rPr>
          <w:color w:val="000000" w:themeColor="text1"/>
        </w:rPr>
        <w:t xml:space="preserve"> hobra 12 mm ,AL rámek eloxovaný a plastové rohy. </w:t>
      </w:r>
      <w:proofErr w:type="gramStart"/>
      <w:r>
        <w:rPr>
          <w:color w:val="000000" w:themeColor="text1"/>
        </w:rPr>
        <w:t>Dodávka :2</w:t>
      </w:r>
      <w:r w:rsidRPr="00DA6BE0">
        <w:rPr>
          <w:color w:val="000000" w:themeColor="text1"/>
        </w:rPr>
        <w:t>x</w:t>
      </w:r>
      <w:proofErr w:type="gramEnd"/>
      <w:r>
        <w:rPr>
          <w:color w:val="000000" w:themeColor="text1"/>
        </w:rPr>
        <w:t xml:space="preserve"> modrá</w:t>
      </w:r>
      <w:r w:rsidRPr="00DA6BE0">
        <w:rPr>
          <w:color w:val="000000" w:themeColor="text1"/>
        </w:rPr>
        <w:t xml:space="preserve"> nástěnka.</w:t>
      </w:r>
    </w:p>
    <w:p w:rsidR="00DA6BE0" w:rsidRDefault="00DA6BE0" w:rsidP="00DA6BE0">
      <w:pPr>
        <w:jc w:val="center"/>
        <w:outlineLvl w:val="0"/>
        <w:rPr>
          <w:b/>
          <w:sz w:val="16"/>
          <w:szCs w:val="16"/>
        </w:rPr>
      </w:pPr>
    </w:p>
    <w:p w:rsidR="00DA6BE0" w:rsidRDefault="00DA6BE0" w:rsidP="00DA6BE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01504" behindDoc="0" locked="0" layoutInCell="1" allowOverlap="1" wp14:anchorId="14436C80" wp14:editId="79A629A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60" name="Textové po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36C80" id="Textové pole 60" o:spid="_x0000_s1053" type="#_x0000_t202" style="position:absolute;left:0;text-align:left;margin-left:359.65pt;margin-top:1.65pt;width:88.5pt;height:21.75pt;z-index:25410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L5tFq6vAgAAVA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02528" behindDoc="0" locked="0" layoutInCell="1" allowOverlap="1" wp14:anchorId="76993D50" wp14:editId="6FD22F4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61" name="Textové po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93D50" id="Textové pole 61" o:spid="_x0000_s1054" type="#_x0000_t202" style="position:absolute;left:0;text-align:left;margin-left:359.65pt;margin-top:23.4pt;width:88.5pt;height:33pt;z-index:25410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KvcoMevAgAAVA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03552" behindDoc="0" locked="0" layoutInCell="1" allowOverlap="1" wp14:anchorId="6D6BC0EE" wp14:editId="59D54F17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62" name="Textové po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Textilní nástěnka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BC0EE" id="Textové pole 62" o:spid="_x0000_s1055" type="#_x0000_t202" style="position:absolute;left:0;text-align:left;margin-left:-1.1pt;margin-top:1.65pt;width:354.65pt;height:21.75pt;z-index:25410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Go5sQIAAFQ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jkGo5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Textilní nástěnka   </w:t>
                      </w:r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DA6BE0" w:rsidRPr="00005AE4" w:rsidRDefault="00DA6BE0" w:rsidP="00DA6BE0">
      <w:pPr>
        <w:spacing w:line="240" w:lineRule="auto"/>
        <w:outlineLvl w:val="0"/>
        <w:rPr>
          <w:b/>
          <w:color w:val="000000" w:themeColor="text1"/>
        </w:rPr>
      </w:pPr>
      <w:r>
        <w:rPr>
          <w:color w:val="000000" w:themeColor="text1"/>
        </w:rPr>
        <w:t xml:space="preserve">popis: </w:t>
      </w:r>
      <w:r w:rsidR="00B077B1" w:rsidRPr="00B077B1">
        <w:rPr>
          <w:b/>
          <w:color w:val="000000" w:themeColor="text1"/>
        </w:rPr>
        <w:t>cca</w:t>
      </w:r>
      <w:r w:rsidR="00B077B1">
        <w:rPr>
          <w:color w:val="000000" w:themeColor="text1"/>
        </w:rPr>
        <w:t xml:space="preserve"> </w:t>
      </w:r>
      <w:r>
        <w:rPr>
          <w:b/>
          <w:color w:val="000000" w:themeColor="text1"/>
        </w:rPr>
        <w:t>š2250/hl.22</w:t>
      </w:r>
      <w:r w:rsidRPr="00005AE4">
        <w:rPr>
          <w:b/>
          <w:color w:val="000000" w:themeColor="text1"/>
        </w:rPr>
        <w:t>/v1000</w:t>
      </w:r>
    </w:p>
    <w:p w:rsidR="00DA6BE0" w:rsidRP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Nástěnka s</w:t>
      </w:r>
      <w:r w:rsidRPr="00DA6BE0">
        <w:rPr>
          <w:color w:val="000000" w:themeColor="text1"/>
        </w:rPr>
        <w:t xml:space="preserve"> barevnou kobercovou </w:t>
      </w:r>
      <w:proofErr w:type="gramStart"/>
      <w:r w:rsidRPr="00DA6BE0">
        <w:rPr>
          <w:color w:val="000000" w:themeColor="text1"/>
        </w:rPr>
        <w:t>textilií ,podklad</w:t>
      </w:r>
      <w:proofErr w:type="gramEnd"/>
      <w:r w:rsidRPr="00DA6BE0">
        <w:rPr>
          <w:color w:val="000000" w:themeColor="text1"/>
        </w:rPr>
        <w:t xml:space="preserve"> hobra 12 mm ,AL rámek eloxovaný a plastové rohy. </w:t>
      </w:r>
      <w:proofErr w:type="gramStart"/>
      <w:r>
        <w:rPr>
          <w:color w:val="000000" w:themeColor="text1"/>
        </w:rPr>
        <w:t>Dodávka :1</w:t>
      </w:r>
      <w:r w:rsidRPr="00DA6BE0">
        <w:rPr>
          <w:color w:val="000000" w:themeColor="text1"/>
        </w:rPr>
        <w:t>x</w:t>
      </w:r>
      <w:proofErr w:type="gramEnd"/>
      <w:r>
        <w:rPr>
          <w:color w:val="000000" w:themeColor="text1"/>
        </w:rPr>
        <w:t xml:space="preserve"> modrá</w:t>
      </w:r>
      <w:r w:rsidRPr="00DA6BE0">
        <w:rPr>
          <w:color w:val="000000" w:themeColor="text1"/>
        </w:rPr>
        <w:t xml:space="preserve"> nástěnka.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4105600" behindDoc="0" locked="0" layoutInCell="1" allowOverlap="1" wp14:anchorId="47149359" wp14:editId="7B6589AE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63" name="Textové po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149359" id="_x0000_t202" coordsize="21600,21600" o:spt="202" path="m,l,21600r21600,l21600,xe">
                <v:stroke joinstyle="miter"/>
                <v:path gradientshapeok="t" o:connecttype="rect"/>
              </v:shapetype>
              <v:shape id="Textové pole 63" o:spid="_x0000_s1056" type="#_x0000_t202" style="position:absolute;margin-left:361.1pt;margin-top:49.5pt;width:88.5pt;height:33pt;z-index:25410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06624" behindDoc="0" locked="0" layoutInCell="1" allowOverlap="1" wp14:anchorId="015FDBF0" wp14:editId="55854640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456" name="Textové po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FDBF0" id="Textové pole 456" o:spid="_x0000_s1057" type="#_x0000_t202" style="position:absolute;margin-left:361.1pt;margin-top:25.8pt;width:88.5pt;height:21.75pt;z-index:25410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07648" behindDoc="0" locked="0" layoutInCell="1" allowOverlap="1" wp14:anchorId="74E4EAB3" wp14:editId="0D0CDE73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457" name="Textové po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ELEKTROINSTALACE NA NÁBYTEK</w:t>
                            </w:r>
                          </w:p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4EAB3" id="Textové pole 457" o:spid="_x0000_s1058" type="#_x0000_t202" style="position:absolute;margin-left:-1.1pt;margin-top:25.8pt;width:354.65pt;height:21.75pt;z-index:25410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3kEsg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ELEKTROINSTALACE NA NÁBYTEK</w:t>
                      </w:r>
                    </w:p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</w:pP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9B7793" w:rsidRPr="009B7793" w:rsidRDefault="009B7793" w:rsidP="009B7793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:rsidR="009B7793" w:rsidRPr="009B7793" w:rsidRDefault="009B7793" w:rsidP="009B7793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 w:rsidRPr="009B7793">
        <w:rPr>
          <w:noProof/>
          <w:color w:val="000000" w:themeColor="text1"/>
        </w:rPr>
        <w:t xml:space="preserve">Součástí položky je dodávka a montáž rovaděče RUČ – viz. schéma (obecné schéma, bude upřesněno dle vybavení učebny) , rozvody elektroinstalace silnoproudých a slaboproudých rozvodů pro jednotlivé stoly a lavice vč. dodávky kabelů, dodávka a montáž zásuvek na nábytku, revizní zpráva. 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14816" behindDoc="0" locked="0" layoutInCell="1" allowOverlap="1" wp14:anchorId="41BE9A59" wp14:editId="4834277E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458" name="Textové po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E9A59" id="Textové pole 458" o:spid="_x0000_s1059" type="#_x0000_t202" style="position:absolute;margin-left:361.1pt;margin-top:49.5pt;width:88.5pt;height:33pt;z-index:25411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cJdJpr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15840" behindDoc="0" locked="0" layoutInCell="1" allowOverlap="1" wp14:anchorId="13DBDA7A" wp14:editId="74593BA8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459" name="Textové po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BDA7A" id="Textové pole 459" o:spid="_x0000_s1060" type="#_x0000_t202" style="position:absolute;margin-left:361.1pt;margin-top:25.8pt;width:88.5pt;height:21.75pt;z-index:25411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sQ92EbECAABWBQAADgAA&#10;AAAAAAAAAAAAAAAuAgAAZHJzL2Uyb0RvYy54bWxQSwECLQAUAAYACAAAACEAhp/lRt0AAAAJAQAA&#10;DwAAAAAAAAAAAAAAAAALBQAAZHJzL2Rvd25yZXYueG1sUEsFBgAAAAAEAAQA8wAAABUGAAAAAA=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16864" behindDoc="0" locked="0" layoutInCell="1" allowOverlap="1" wp14:anchorId="1E5284DC" wp14:editId="5EBFA3E4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460" name="Textové po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Vynáška a montáž </w:t>
                            </w:r>
                          </w:p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284DC" id="Textové pole 460" o:spid="_x0000_s1061" type="#_x0000_t202" style="position:absolute;margin-left:-1.1pt;margin-top:25.8pt;width:354.65pt;height:21.75pt;z-index:25411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t0rsQIAAFY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Vynáška a montáž </w:t>
                      </w:r>
                    </w:p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</w:pP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 xml:space="preserve">Odborná vynáška a montáž nábytku  specializovanými pracovníky. </w:t>
      </w: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08672" behindDoc="0" locked="0" layoutInCell="1" allowOverlap="1" wp14:anchorId="78FF55F7" wp14:editId="7691D366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461" name="Textové po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  <w:p w:rsidR="00623FF8" w:rsidRDefault="00623FF8" w:rsidP="00DA6BE0">
                            <w:pPr>
                              <w:rPr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F55F7" id="Textové pole 461" o:spid="_x0000_s1062" type="#_x0000_t202" style="position:absolute;margin-left:361.1pt;margin-top:49.5pt;width:88.5pt;height:33pt;z-index:25410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  <w:p w:rsidR="00623FF8" w:rsidRDefault="00623FF8" w:rsidP="00DA6BE0">
                      <w:pPr>
                        <w:rPr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09696" behindDoc="0" locked="0" layoutInCell="1" allowOverlap="1" wp14:anchorId="5367D4D5" wp14:editId="515CD50E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462" name="Textové po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7D4D5" id="Textové pole 462" o:spid="_x0000_s1063" type="#_x0000_t202" style="position:absolute;margin-left:361.1pt;margin-top:25.8pt;width:88.5pt;height:21.75pt;z-index:25410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EfBsQ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lpRHwbECAABWBQAADgAA&#10;AAAAAAAAAAAAAAAuAgAAZHJzL2Uyb0RvYy54bWxQSwECLQAUAAYACAAAACEAhp/lRt0AAAAJAQAA&#10;DwAAAAAAAAAAAAAAAAALBQAAZHJzL2Rvd25yZXYueG1sUEsFBgAAAAAEAAQA8wAAABUGAAAAAA=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10720" behindDoc="0" locked="0" layoutInCell="1" allowOverlap="1" wp14:anchorId="71666694" wp14:editId="007A3C92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463" name="Textové po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Doprava nábytku a montážních pracovníků</w:t>
                            </w:r>
                          </w:p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66694" id="Textové pole 463" o:spid="_x0000_s1064" type="#_x0000_t202" style="position:absolute;margin-left:-1.1pt;margin-top:25.8pt;width:354.65pt;height:21.75pt;z-index:25411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Doprava nábytku a montážních pracovníků</w:t>
                      </w:r>
                    </w:p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</w:pP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Doprava nábytku a   montážních pracovníků.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11744" behindDoc="0" locked="0" layoutInCell="1" allowOverlap="1" wp14:anchorId="6C7269CE" wp14:editId="7C51E996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464" name="Textové pol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269CE" id="Textové pole 464" o:spid="_x0000_s1065" type="#_x0000_t202" style="position:absolute;margin-left:361.1pt;margin-top:49.5pt;width:88.5pt;height:33pt;z-index:25411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6Nz6Tr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12768" behindDoc="0" locked="0" layoutInCell="1" allowOverlap="1" wp14:anchorId="6D7B1E7E" wp14:editId="274DC37B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465" name="Textové po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B1E7E" id="Textové pole 465" o:spid="_x0000_s1066" type="#_x0000_t202" style="position:absolute;margin-left:361.1pt;margin-top:25.8pt;width:88.5pt;height:21.75pt;z-index:25411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13792" behindDoc="0" locked="0" layoutInCell="1" allowOverlap="1" wp14:anchorId="6D511B53" wp14:editId="5B923098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466" name="Textové po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Úklid místnosti </w:t>
                            </w:r>
                          </w:p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11B53" id="Textové pole 466" o:spid="_x0000_s1067" type="#_x0000_t202" style="position:absolute;margin-left:-1.1pt;margin-top:25.8pt;width:354.65pt;height:21.75pt;z-index:25411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Úklid místnosti </w:t>
                      </w:r>
                    </w:p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</w:pP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>Pracovníci dodavatelské firmy zajistí úklid učebny včetně hrubého a mokrého úklidu místnosti a nábytku.</w:t>
      </w:r>
      <w:r>
        <w:rPr>
          <w:b/>
          <w:color w:val="FFFFFF" w:themeColor="background1"/>
          <w:sz w:val="24"/>
          <w:szCs w:val="24"/>
        </w:rPr>
        <w:t>RNÁ</w:t>
      </w:r>
    </w:p>
    <w:p w:rsidR="00394240" w:rsidRDefault="00394240" w:rsidP="00DA6BE0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p w:rsidR="00394240" w:rsidRDefault="00394240" w:rsidP="0039424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:rsidR="00394240" w:rsidRPr="0024315A" w:rsidRDefault="00394240" w:rsidP="00394240">
      <w:pPr>
        <w:spacing w:line="240" w:lineRule="auto"/>
        <w:outlineLvl w:val="0"/>
        <w:rPr>
          <w:b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4225408" behindDoc="0" locked="0" layoutInCell="1" allowOverlap="1" wp14:anchorId="6BC9F00D" wp14:editId="3D0B2420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11" name="Textové po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4240" w:rsidRDefault="0024315A" w:rsidP="0039424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12</w:t>
                            </w:r>
                          </w:p>
                          <w:p w:rsidR="00394240" w:rsidRDefault="00394240" w:rsidP="0039424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9F00D" id="Textové pole 11" o:spid="_x0000_s1068" type="#_x0000_t202" style="position:absolute;margin-left:361.1pt;margin-top:49.5pt;width:88.5pt;height:33pt;z-index:25422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" fillcolor="#a5a5a5 [2092]" stroked="f">
                <v:textbox>
                  <w:txbxContent>
                    <w:p w:rsidR="00394240" w:rsidRDefault="0024315A" w:rsidP="0039424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12</w:t>
                      </w:r>
                    </w:p>
                    <w:p w:rsidR="00394240" w:rsidRDefault="00394240" w:rsidP="0039424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26432" behindDoc="0" locked="0" layoutInCell="1" allowOverlap="1" wp14:anchorId="6F75ADC6" wp14:editId="10987015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2" name="Textové po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4240" w:rsidRDefault="00394240" w:rsidP="0039424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5ADC6" id="Textové pole 12" o:spid="_x0000_s1069" type="#_x0000_t202" style="position:absolute;margin-left:361.1pt;margin-top:25.8pt;width:88.5pt;height:21.75pt;z-index:25422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" fillcolor="#a5a5a5 [2092]" stroked="f">
                <v:textbox>
                  <w:txbxContent>
                    <w:p w:rsidR="00394240" w:rsidRDefault="00394240" w:rsidP="0039424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27456" behindDoc="0" locked="0" layoutInCell="1" allowOverlap="1" wp14:anchorId="43107F84" wp14:editId="6AF8B308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3" name="Textové po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4240" w:rsidRDefault="00394240" w:rsidP="0039424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Keramická tabule</w:t>
                            </w:r>
                          </w:p>
                          <w:p w:rsidR="00394240" w:rsidRDefault="00394240" w:rsidP="0039424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07F84" id="Textové pole 13" o:spid="_x0000_s1070" type="#_x0000_t202" style="position:absolute;margin-left:-1.1pt;margin-top:25.8pt;width:354.65pt;height:21.75pt;z-index:25422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" fillcolor="#a5a5a5 [2092]" stroked="f">
                <v:textbox>
                  <w:txbxContent>
                    <w:p w:rsidR="00394240" w:rsidRDefault="00394240" w:rsidP="0039424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Keramická tabule</w:t>
                      </w:r>
                    </w:p>
                    <w:p w:rsidR="00394240" w:rsidRDefault="00394240" w:rsidP="0039424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</w:p>
    <w:p w:rsidR="00394240" w:rsidRPr="0024315A" w:rsidRDefault="00394240" w:rsidP="00394240">
      <w:pPr>
        <w:spacing w:line="240" w:lineRule="auto"/>
      </w:pPr>
    </w:p>
    <w:p w:rsidR="00394240" w:rsidRPr="0024315A" w:rsidRDefault="00394240" w:rsidP="00394240">
      <w:pPr>
        <w:spacing w:line="240" w:lineRule="auto"/>
        <w:outlineLvl w:val="0"/>
        <w:rPr>
          <w:b/>
          <w:sz w:val="36"/>
          <w:szCs w:val="36"/>
        </w:rPr>
      </w:pPr>
      <w:r w:rsidRPr="0024315A">
        <w:t xml:space="preserve">                                                                </w:t>
      </w:r>
      <w:r w:rsidRPr="0024315A">
        <w:rPr>
          <w:b/>
        </w:rPr>
        <w:t xml:space="preserve">                                                      POČET KS    </w:t>
      </w:r>
      <w:r w:rsidRPr="0024315A">
        <w:rPr>
          <w:b/>
          <w:sz w:val="36"/>
          <w:szCs w:val="36"/>
        </w:rPr>
        <w:t>1</w:t>
      </w:r>
    </w:p>
    <w:p w:rsidR="00394240" w:rsidRPr="0024315A" w:rsidRDefault="00394240" w:rsidP="00394240">
      <w:pPr>
        <w:tabs>
          <w:tab w:val="left" w:pos="3825"/>
        </w:tabs>
        <w:spacing w:line="240" w:lineRule="auto"/>
        <w:outlineLvl w:val="0"/>
        <w:rPr>
          <w:noProof/>
        </w:rPr>
      </w:pPr>
      <w:r w:rsidRPr="0024315A">
        <w:rPr>
          <w:noProof/>
        </w:rPr>
        <w:t>popis:</w:t>
      </w:r>
    </w:p>
    <w:p w:rsidR="00394240" w:rsidRPr="0024315A" w:rsidRDefault="00394240" w:rsidP="00394240">
      <w:pPr>
        <w:tabs>
          <w:tab w:val="left" w:pos="3825"/>
        </w:tabs>
        <w:spacing w:line="240" w:lineRule="auto"/>
        <w:outlineLvl w:val="0"/>
        <w:rPr>
          <w:sz w:val="24"/>
          <w:szCs w:val="24"/>
        </w:rPr>
      </w:pPr>
      <w:r w:rsidRPr="0024315A">
        <w:rPr>
          <w:noProof/>
        </w:rPr>
        <w:t xml:space="preserve">velikost min. 200x120 cm, bílý keramický povrch typu Polyvision K3 nebo obdobný, popisovatelný stíratelnými fixy a tekutými křídami, hliníkové orámování, plastové či hliníkové rožky, pevné uchycení na zdi, záruka na povrch tabule 20 let, včetně montáže tabule, </w:t>
      </w:r>
      <w:r w:rsidRPr="0024315A">
        <w:t>přesné umístění tabule bude určeno objednatelem v rámci realizace</w:t>
      </w:r>
    </w:p>
    <w:bookmarkEnd w:id="0"/>
    <w:p w:rsidR="00394240" w:rsidRDefault="00394240" w:rsidP="00DA6BE0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</w:p>
    <w:p w:rsidR="00623FF8" w:rsidRDefault="00623FF8" w:rsidP="00DA6BE0">
      <w:pPr>
        <w:spacing w:line="240" w:lineRule="auto"/>
        <w:outlineLvl w:val="0"/>
        <w:rPr>
          <w:color w:val="000000" w:themeColor="text1"/>
        </w:rPr>
      </w:pPr>
    </w:p>
    <w:p w:rsidR="00623FF8" w:rsidRDefault="00623FF8" w:rsidP="00623FF8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 xml:space="preserve">1.NP </w:t>
      </w:r>
    </w:p>
    <w:p w:rsidR="00623FF8" w:rsidRDefault="00623FF8" w:rsidP="00623FF8">
      <w:pPr>
        <w:spacing w:line="240" w:lineRule="auto"/>
        <w:jc w:val="center"/>
        <w:outlineLvl w:val="0"/>
        <w:rPr>
          <w:color w:val="000000" w:themeColor="text1"/>
        </w:rPr>
      </w:pPr>
      <w:r>
        <w:rPr>
          <w:b/>
          <w:color w:val="000000" w:themeColor="text1"/>
          <w:sz w:val="56"/>
          <w:szCs w:val="56"/>
        </w:rPr>
        <w:t>Kabinet jazyků</w:t>
      </w:r>
    </w:p>
    <w:p w:rsidR="00623FF8" w:rsidRDefault="00623FF8" w:rsidP="00623FF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623FF8" w:rsidRDefault="00623FF8" w:rsidP="00623FF8">
      <w:pPr>
        <w:spacing w:line="240" w:lineRule="auto"/>
        <w:outlineLvl w:val="0"/>
        <w:rPr>
          <w:szCs w:val="20"/>
        </w:rPr>
      </w:pPr>
    </w:p>
    <w:p w:rsidR="00623FF8" w:rsidRDefault="00623FF8" w:rsidP="00623FF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72160" behindDoc="0" locked="0" layoutInCell="1" allowOverlap="1" wp14:anchorId="2F63A128" wp14:editId="1C2A539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5" name="Textové po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623FF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3A128" id="Textové pole 15" o:spid="_x0000_s1071" type="#_x0000_t202" style="position:absolute;left:0;text-align:left;margin-left:359.65pt;margin-top:1.65pt;width:88.5pt;height:21.75pt;z-index:25417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a7prwIAAFQ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O3RrumvAgAAVA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623FF8" w:rsidRDefault="00623FF8" w:rsidP="00623FF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73184" behindDoc="0" locked="0" layoutInCell="1" allowOverlap="1" wp14:anchorId="1ED4F24A" wp14:editId="6A5FCA16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6" name="Textové po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623FF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4F24A" id="Textové pole 16" o:spid="_x0000_s1072" type="#_x0000_t202" style="position:absolute;left:0;text-align:left;margin-left:359.65pt;margin-top:23.4pt;width:88.5pt;height:33pt;z-index:25417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R5grwIAAFQ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DiVHmCvAgAAVA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623FF8" w:rsidRDefault="00623FF8" w:rsidP="00623FF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74208" behindDoc="0" locked="0" layoutInCell="1" allowOverlap="1" wp14:anchorId="77D89996" wp14:editId="4B890966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7" name="Textové po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623FF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Jednací stůl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89996" id="Textové pole 17" o:spid="_x0000_s1073" type="#_x0000_t202" style="position:absolute;left:0;text-align:left;margin-left:-1.1pt;margin-top:1.65pt;width:354.65pt;height:21.75pt;z-index:25417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otxrwIAAFQ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" fillcolor="#a5a5a5 [2092]" stroked="f">
                <v:textbox>
                  <w:txbxContent>
                    <w:p w:rsidR="00623FF8" w:rsidRDefault="00623FF8" w:rsidP="00623FF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Jednací stůl</w:t>
                      </w:r>
                    </w:p>
                  </w:txbxContent>
                </v:textbox>
              </v:shape>
            </w:pict>
          </mc:Fallback>
        </mc:AlternateContent>
      </w:r>
    </w:p>
    <w:p w:rsidR="00623FF8" w:rsidRDefault="000B6C71" w:rsidP="00623FF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proofErr w:type="gramStart"/>
      <w:r w:rsidRPr="000B6C71">
        <w:rPr>
          <w:b/>
          <w:color w:val="000000" w:themeColor="text1"/>
        </w:rPr>
        <w:t>cca</w:t>
      </w:r>
      <w:r w:rsidR="00623FF8">
        <w:rPr>
          <w:color w:val="000000" w:themeColor="text1"/>
        </w:rPr>
        <w:t xml:space="preserve">  </w:t>
      </w:r>
      <w:r w:rsidR="00623FF8">
        <w:rPr>
          <w:b/>
          <w:color w:val="000000" w:themeColor="text1"/>
        </w:rPr>
        <w:t>š.2500</w:t>
      </w:r>
      <w:proofErr w:type="gramEnd"/>
      <w:r w:rsidR="00623FF8">
        <w:rPr>
          <w:b/>
          <w:color w:val="000000" w:themeColor="text1"/>
        </w:rPr>
        <w:t xml:space="preserve"> hl.700 v.750 mm                                  POČET KS   </w:t>
      </w:r>
      <w:r w:rsidR="00623FF8">
        <w:rPr>
          <w:b/>
          <w:color w:val="000000" w:themeColor="text1"/>
          <w:sz w:val="36"/>
          <w:szCs w:val="36"/>
        </w:rPr>
        <w:t>1</w:t>
      </w:r>
    </w:p>
    <w:p w:rsidR="00623FF8" w:rsidRDefault="00623FF8" w:rsidP="00623FF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popis: </w:t>
      </w:r>
    </w:p>
    <w:p w:rsidR="00623FF8" w:rsidRDefault="00623FF8" w:rsidP="00623FF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 pracovní deska musí být vyrobená z </w:t>
      </w:r>
      <w:proofErr w:type="spellStart"/>
      <w:r>
        <w:rPr>
          <w:color w:val="000000" w:themeColor="text1"/>
        </w:rPr>
        <w:t>laminatové</w:t>
      </w:r>
      <w:proofErr w:type="spellEnd"/>
      <w:r>
        <w:rPr>
          <w:color w:val="000000" w:themeColor="text1"/>
        </w:rPr>
        <w:t xml:space="preserve"> dřevotřísky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v dekoru dřeviny ABS 2 mm na všech hranách. Konstrukce stolu bude vyrobena z uzavřeného profilu 30x30x20mm ,stůl bude mít 6 noh s rektifikací a kostra musí být </w:t>
      </w:r>
      <w:proofErr w:type="spellStart"/>
      <w:proofErr w:type="gramStart"/>
      <w:r>
        <w:rPr>
          <w:color w:val="000000" w:themeColor="text1"/>
        </w:rPr>
        <w:t>svařena.Povrchová</w:t>
      </w:r>
      <w:proofErr w:type="spellEnd"/>
      <w:proofErr w:type="gramEnd"/>
      <w:r>
        <w:rPr>
          <w:color w:val="000000" w:themeColor="text1"/>
        </w:rPr>
        <w:t xml:space="preserve"> úprava bude vypalovací černou barvou.</w:t>
      </w:r>
    </w:p>
    <w:p w:rsidR="00623FF8" w:rsidRDefault="00623FF8" w:rsidP="00623FF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623FF8" w:rsidRDefault="00623FF8" w:rsidP="00623FF8">
      <w:pPr>
        <w:spacing w:line="240" w:lineRule="auto"/>
        <w:outlineLvl w:val="0"/>
        <w:rPr>
          <w:color w:val="000000" w:themeColor="text1"/>
        </w:rPr>
      </w:pPr>
    </w:p>
    <w:p w:rsidR="00623FF8" w:rsidRDefault="00623FF8" w:rsidP="00623FF8">
      <w:pPr>
        <w:spacing w:line="240" w:lineRule="auto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56"/>
          <w:szCs w:val="56"/>
        </w:rPr>
        <w:t xml:space="preserve">   </w:t>
      </w:r>
    </w:p>
    <w:p w:rsidR="00623FF8" w:rsidRDefault="00623FF8" w:rsidP="00623FF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76256" behindDoc="0" locked="0" layoutInCell="1" allowOverlap="1" wp14:anchorId="56D6F829" wp14:editId="0FFB188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" name="Textové po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623FF8">
                            <w:pP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6F829" id="Textové pole 18" o:spid="_x0000_s1074" type="#_x0000_t202" style="position:absolute;left:0;text-align:left;margin-left:359.65pt;margin-top:1.65pt;width:88.5pt;height:21.75pt;z-index:25417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" fillcolor="#a5a5a5" stroked="f">
                <v:textbox>
                  <w:txbxContent>
                    <w:p w:rsidR="00623FF8" w:rsidRDefault="00623FF8" w:rsidP="00623FF8">
                      <w:pPr>
                        <w:rPr>
                          <w:b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77280" behindDoc="0" locked="0" layoutInCell="1" allowOverlap="1" wp14:anchorId="2EE8F8DE" wp14:editId="3AA01FD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9" name="Textové po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623FF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8F8DE" id="Textové pole 19" o:spid="_x0000_s1075" type="#_x0000_t202" style="position:absolute;left:0;text-align:left;margin-left:359.65pt;margin-top:23.4pt;width:88.5pt;height:33pt;z-index:25417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" fillcolor="#a5a5a5" stroked="f">
                <v:textbox>
                  <w:txbxContent>
                    <w:p w:rsidR="00623FF8" w:rsidRDefault="00623FF8" w:rsidP="00623FF8">
                      <w:pPr>
                        <w:spacing w:line="240" w:lineRule="auto"/>
                        <w:jc w:val="center"/>
                        <w:rPr>
                          <w:b/>
                          <w:color w:val="FFFFFF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78304" behindDoc="0" locked="0" layoutInCell="1" allowOverlap="1" wp14:anchorId="2BF31224" wp14:editId="270BB30A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" name="Textové po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551287" w:rsidP="00623FF8">
                            <w:pPr>
                              <w:rPr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  <w:szCs w:val="24"/>
                              </w:rPr>
                              <w:t>Mycí centrum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31224" id="Textové pole 20" o:spid="_x0000_s1076" type="#_x0000_t202" style="position:absolute;left:0;text-align:left;margin-left:-1.1pt;margin-top:1.65pt;width:354.65pt;height:21.75pt;z-index:25417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" fillcolor="#a5a5a5" stroked="f">
                <v:textbox>
                  <w:txbxContent>
                    <w:p w:rsidR="00623FF8" w:rsidRDefault="00551287" w:rsidP="00623FF8">
                      <w:pPr>
                        <w:rPr>
                          <w:b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  <w:szCs w:val="24"/>
                        </w:rPr>
                        <w:t>Mycí centrum</w:t>
                      </w:r>
                    </w:p>
                  </w:txbxContent>
                </v:textbox>
              </v:shape>
            </w:pict>
          </mc:Fallback>
        </mc:AlternateContent>
      </w:r>
    </w:p>
    <w:p w:rsidR="00623FF8" w:rsidRDefault="00623FF8" w:rsidP="00623FF8">
      <w:pPr>
        <w:spacing w:line="240" w:lineRule="auto"/>
        <w:outlineLvl w:val="0"/>
        <w:rPr>
          <w:b/>
          <w:color w:val="000000"/>
          <w:sz w:val="36"/>
          <w:szCs w:val="36"/>
        </w:rPr>
      </w:pPr>
      <w:r>
        <w:rPr>
          <w:color w:val="000000"/>
        </w:rPr>
        <w:t xml:space="preserve">Rozměr:  :  </w:t>
      </w:r>
      <w:r w:rsidR="000B6C71">
        <w:rPr>
          <w:b/>
          <w:color w:val="000000"/>
        </w:rPr>
        <w:t xml:space="preserve">cca </w:t>
      </w:r>
      <w:r>
        <w:rPr>
          <w:b/>
          <w:color w:val="000000"/>
        </w:rPr>
        <w:t xml:space="preserve">š.1570hl.600 /v900 v/2100mm                            POČET KS   </w:t>
      </w:r>
      <w:r>
        <w:rPr>
          <w:b/>
          <w:color w:val="000000"/>
          <w:sz w:val="36"/>
          <w:szCs w:val="36"/>
        </w:rPr>
        <w:t>1</w:t>
      </w:r>
    </w:p>
    <w:p w:rsidR="00623FF8" w:rsidRDefault="00623FF8" w:rsidP="00623FF8">
      <w:pPr>
        <w:pStyle w:val="Normlnweb"/>
        <w:rPr>
          <w:rFonts w:ascii="Century Gothic" w:hAnsi="Century Gothic"/>
          <w:b/>
          <w:bCs/>
          <w:sz w:val="18"/>
          <w:szCs w:val="18"/>
        </w:rPr>
      </w:pPr>
    </w:p>
    <w:p w:rsidR="00623FF8" w:rsidRDefault="00551287" w:rsidP="00623FF8">
      <w:pPr>
        <w:spacing w:after="120" w:line="240" w:lineRule="auto"/>
        <w:outlineLvl w:val="0"/>
        <w:rPr>
          <w:color w:val="000000"/>
        </w:rPr>
      </w:pPr>
      <w:r>
        <w:rPr>
          <w:color w:val="000000"/>
        </w:rPr>
        <w:t>Mycí centrum</w:t>
      </w:r>
      <w:r w:rsidR="00623FF8">
        <w:rPr>
          <w:color w:val="000000"/>
        </w:rPr>
        <w:t xml:space="preserve"> bude mít korpus   vyrobený z 18mm odolné laminátové dřevotřísky  v dekoru </w:t>
      </w:r>
      <w:proofErr w:type="gramStart"/>
      <w:r w:rsidR="00623FF8">
        <w:rPr>
          <w:color w:val="000000"/>
        </w:rPr>
        <w:t>dřeviny .Všechny</w:t>
      </w:r>
      <w:proofErr w:type="gramEnd"/>
      <w:r w:rsidR="00623FF8">
        <w:rPr>
          <w:color w:val="000000"/>
        </w:rPr>
        <w:t xml:space="preserve"> hrany budou olep</w:t>
      </w:r>
      <w:r>
        <w:rPr>
          <w:color w:val="000000"/>
        </w:rPr>
        <w:t>eny ABS 2mm. V horní části mycího centra</w:t>
      </w:r>
      <w:r w:rsidR="00623FF8">
        <w:rPr>
          <w:color w:val="000000"/>
        </w:rPr>
        <w:t xml:space="preserve"> bude 1x skříňka s dvířky se 2 -mi policemi š950v700hl318 a 1x skříňka s dvířky se 2 -mi policemi š600v700hl318. Spodní levá skříňka s dvířky pro osazení vestavěné lednice š </w:t>
      </w:r>
      <w:proofErr w:type="gramStart"/>
      <w:r w:rsidR="00623FF8">
        <w:rPr>
          <w:color w:val="000000"/>
        </w:rPr>
        <w:t>600 ,na</w:t>
      </w:r>
      <w:proofErr w:type="gramEnd"/>
      <w:r w:rsidR="00623FF8">
        <w:rPr>
          <w:color w:val="000000"/>
        </w:rPr>
        <w:t xml:space="preserve"> osazení dřezu a médií s jednou stavitelnou policí skříňka š 520 a v levé části je šuplíková skříňka š 450 mm.</w:t>
      </w:r>
    </w:p>
    <w:p w:rsidR="00623FF8" w:rsidRDefault="00623FF8" w:rsidP="00623FF8">
      <w:pPr>
        <w:spacing w:after="120" w:line="240" w:lineRule="auto"/>
        <w:outlineLvl w:val="0"/>
        <w:rPr>
          <w:color w:val="000000"/>
        </w:rPr>
      </w:pPr>
      <w:r>
        <w:rPr>
          <w:color w:val="000000"/>
        </w:rPr>
        <w:lastRenderedPageBreak/>
        <w:t xml:space="preserve"> Skříňky musí být  postaveny na sadě 4 rektifikačních plastových noh v 100mm a bude kryta plastovou soklovou </w:t>
      </w:r>
      <w:proofErr w:type="gramStart"/>
      <w:r>
        <w:rPr>
          <w:color w:val="000000"/>
        </w:rPr>
        <w:t>lištou v 100</w:t>
      </w:r>
      <w:proofErr w:type="gramEnd"/>
      <w:r>
        <w:rPr>
          <w:color w:val="000000"/>
        </w:rPr>
        <w:t xml:space="preserve"> v odstínu </w:t>
      </w:r>
      <w:proofErr w:type="spellStart"/>
      <w:r>
        <w:rPr>
          <w:color w:val="000000"/>
        </w:rPr>
        <w:t>satin</w:t>
      </w:r>
      <w:proofErr w:type="spellEnd"/>
      <w:r>
        <w:rPr>
          <w:color w:val="000000"/>
        </w:rPr>
        <w:t xml:space="preserve"> chrom a rohy budou osazeny AL rohovými profily.</w:t>
      </w:r>
    </w:p>
    <w:p w:rsidR="00623FF8" w:rsidRDefault="00623FF8" w:rsidP="00623FF8">
      <w:pPr>
        <w:spacing w:line="240" w:lineRule="auto"/>
        <w:outlineLvl w:val="0"/>
        <w:rPr>
          <w:color w:val="000000"/>
        </w:rPr>
      </w:pPr>
      <w:r>
        <w:rPr>
          <w:color w:val="000000"/>
        </w:rPr>
        <w:t xml:space="preserve">Dvířka na NK pantech s tlumením vyšší třídy kvality, úchytky kovové v dezénu </w:t>
      </w:r>
      <w:proofErr w:type="spellStart"/>
      <w:r>
        <w:rPr>
          <w:color w:val="000000"/>
        </w:rPr>
        <w:t>satin</w:t>
      </w:r>
      <w:proofErr w:type="spellEnd"/>
      <w:r>
        <w:rPr>
          <w:color w:val="000000"/>
        </w:rPr>
        <w:t xml:space="preserve"> chrom o rozteči 96 mm. Veškeré konstrukční spoje musí být pevně lepené a spojené kolíky, tak aby byla zaručena dlouhodobá pevnost a kvalita produktu. Záda skříňky budou z  MDF bílé  </w:t>
      </w:r>
      <w:proofErr w:type="gramStart"/>
      <w:r>
        <w:rPr>
          <w:color w:val="000000"/>
        </w:rPr>
        <w:t>tl.3,2</w:t>
      </w:r>
      <w:proofErr w:type="gramEnd"/>
      <w:r>
        <w:rPr>
          <w:color w:val="000000"/>
        </w:rPr>
        <w:t xml:space="preserve"> mm osazené v polodrážce.</w:t>
      </w:r>
    </w:p>
    <w:p w:rsidR="00623FF8" w:rsidRDefault="00623FF8" w:rsidP="00623FF8">
      <w:pPr>
        <w:spacing w:after="120" w:line="240" w:lineRule="auto"/>
        <w:outlineLvl w:val="0"/>
        <w:rPr>
          <w:color w:val="000000"/>
        </w:rPr>
      </w:pPr>
      <w:r>
        <w:rPr>
          <w:color w:val="000000"/>
        </w:rPr>
        <w:t>Pracovní deska bude vyrobena z </w:t>
      </w:r>
      <w:proofErr w:type="spellStart"/>
      <w:r>
        <w:rPr>
          <w:color w:val="000000"/>
        </w:rPr>
        <w:t>postformingové</w:t>
      </w:r>
      <w:proofErr w:type="spellEnd"/>
      <w:r>
        <w:rPr>
          <w:color w:val="000000"/>
        </w:rPr>
        <w:t xml:space="preserve"> umakartové desky </w:t>
      </w:r>
      <w:proofErr w:type="gramStart"/>
      <w:r>
        <w:rPr>
          <w:color w:val="000000"/>
        </w:rPr>
        <w:t>tl.38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mm,odstín</w:t>
      </w:r>
      <w:proofErr w:type="spellEnd"/>
      <w:r>
        <w:rPr>
          <w:color w:val="000000"/>
        </w:rPr>
        <w:t xml:space="preserve"> šedá kamenina(před výrobou bude dezén desky upřesněn s investorem).Boční hrany budou olepeny ABS hranou 2 </w:t>
      </w:r>
      <w:proofErr w:type="spellStart"/>
      <w:r>
        <w:rPr>
          <w:color w:val="000000"/>
        </w:rPr>
        <w:t>mm.Na</w:t>
      </w:r>
      <w:proofErr w:type="spellEnd"/>
      <w:r>
        <w:rPr>
          <w:color w:val="000000"/>
        </w:rPr>
        <w:t xml:space="preserve"> pracovní desce bude osazen 1x nerezový dřez (viz foto) a páková směšovací baterie v odstínu </w:t>
      </w:r>
      <w:proofErr w:type="spellStart"/>
      <w:r>
        <w:rPr>
          <w:color w:val="000000"/>
        </w:rPr>
        <w:t>satin</w:t>
      </w:r>
      <w:proofErr w:type="spellEnd"/>
      <w:r>
        <w:rPr>
          <w:color w:val="000000"/>
        </w:rPr>
        <w:t xml:space="preserve"> chrom se zvýšeným </w:t>
      </w:r>
      <w:proofErr w:type="spellStart"/>
      <w:r>
        <w:rPr>
          <w:color w:val="000000"/>
        </w:rPr>
        <w:t>ramínkem.Pracovní</w:t>
      </w:r>
      <w:proofErr w:type="spellEnd"/>
      <w:r>
        <w:rPr>
          <w:color w:val="000000"/>
        </w:rPr>
        <w:t xml:space="preserve"> deska v 500 mm bude spojena se zádovou deskou a bude pevně navazovat na horní skříňku.</w:t>
      </w:r>
    </w:p>
    <w:p w:rsidR="00623FF8" w:rsidRDefault="00623FF8" w:rsidP="00623FF8">
      <w:pPr>
        <w:spacing w:after="120" w:line="240" w:lineRule="auto"/>
        <w:outlineLvl w:val="0"/>
        <w:rPr>
          <w:color w:val="000000"/>
        </w:rPr>
      </w:pPr>
      <w:r>
        <w:rPr>
          <w:color w:val="000000"/>
        </w:rPr>
        <w:t xml:space="preserve">V zádové desce bude při montáži osazena 2x krabice+2x </w:t>
      </w:r>
      <w:proofErr w:type="spellStart"/>
      <w:r>
        <w:rPr>
          <w:color w:val="000000"/>
        </w:rPr>
        <w:t>dvojzásuvka</w:t>
      </w:r>
      <w:proofErr w:type="spellEnd"/>
      <w:r>
        <w:rPr>
          <w:color w:val="000000"/>
        </w:rPr>
        <w:t xml:space="preserve"> 230V-montáž do dřevotřískové desky </w:t>
      </w:r>
      <w:proofErr w:type="gramStart"/>
      <w:r>
        <w:rPr>
          <w:color w:val="000000"/>
        </w:rPr>
        <w:t>tl.18</w:t>
      </w:r>
      <w:proofErr w:type="gramEnd"/>
      <w:r>
        <w:rPr>
          <w:color w:val="000000"/>
        </w:rPr>
        <w:t xml:space="preserve"> mm.</w:t>
      </w:r>
    </w:p>
    <w:p w:rsidR="00623FF8" w:rsidRDefault="00623FF8" w:rsidP="00623FF8">
      <w:pPr>
        <w:spacing w:after="120" w:line="240" w:lineRule="auto"/>
        <w:outlineLvl w:val="0"/>
        <w:rPr>
          <w:color w:val="000000"/>
        </w:rPr>
      </w:pPr>
      <w:r>
        <w:rPr>
          <w:color w:val="000000"/>
        </w:rPr>
        <w:t xml:space="preserve">Dodavatel provede kompletní </w:t>
      </w:r>
      <w:proofErr w:type="spellStart"/>
      <w:r>
        <w:rPr>
          <w:color w:val="000000"/>
        </w:rPr>
        <w:t>dopojení</w:t>
      </w:r>
      <w:proofErr w:type="spellEnd"/>
      <w:r>
        <w:rPr>
          <w:color w:val="000000"/>
        </w:rPr>
        <w:t xml:space="preserve"> 1 ks vodovodní baterie a sifonu do odpadu. </w:t>
      </w:r>
    </w:p>
    <w:p w:rsidR="00623FF8" w:rsidRDefault="00623FF8" w:rsidP="00623FF8">
      <w:pPr>
        <w:pStyle w:val="Normlnweb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t>rozměr dřezu:</w:t>
      </w:r>
      <w:r>
        <w:rPr>
          <w:rFonts w:ascii="Century Gothic" w:hAnsi="Century Gothic"/>
          <w:sz w:val="18"/>
          <w:szCs w:val="18"/>
        </w:rPr>
        <w:t xml:space="preserve"> </w:t>
      </w:r>
      <w:r w:rsidR="000B6C71">
        <w:rPr>
          <w:rFonts w:ascii="Century Gothic" w:hAnsi="Century Gothic"/>
          <w:sz w:val="18"/>
          <w:szCs w:val="18"/>
        </w:rPr>
        <w:t xml:space="preserve">cca </w:t>
      </w:r>
      <w:r>
        <w:rPr>
          <w:rFonts w:ascii="Century Gothic" w:hAnsi="Century Gothic"/>
          <w:sz w:val="18"/>
          <w:szCs w:val="18"/>
        </w:rPr>
        <w:t>615 x 500 mm</w:t>
      </w:r>
      <w:r w:rsidR="000B6C71">
        <w:rPr>
          <w:rFonts w:ascii="Century Gothic" w:hAnsi="Century Gothic"/>
          <w:sz w:val="18"/>
          <w:szCs w:val="18"/>
        </w:rPr>
        <w:t xml:space="preserve">, </w:t>
      </w:r>
      <w:r>
        <w:rPr>
          <w:rStyle w:val="Siln"/>
          <w:rFonts w:ascii="Century Gothic" w:hAnsi="Century Gothic"/>
          <w:sz w:val="18"/>
          <w:szCs w:val="18"/>
        </w:rPr>
        <w:t xml:space="preserve">rozměr </w:t>
      </w:r>
      <w:proofErr w:type="spellStart"/>
      <w:r>
        <w:rPr>
          <w:rStyle w:val="Siln"/>
          <w:rFonts w:ascii="Century Gothic" w:hAnsi="Century Gothic"/>
          <w:sz w:val="18"/>
          <w:szCs w:val="18"/>
        </w:rPr>
        <w:t>dřezové</w:t>
      </w:r>
      <w:proofErr w:type="spellEnd"/>
      <w:r>
        <w:rPr>
          <w:rStyle w:val="Siln"/>
          <w:rFonts w:ascii="Century Gothic" w:hAnsi="Century Gothic"/>
          <w:sz w:val="18"/>
          <w:szCs w:val="18"/>
        </w:rPr>
        <w:t xml:space="preserve"> nádoby:</w:t>
      </w:r>
      <w:r>
        <w:rPr>
          <w:rFonts w:ascii="Century Gothic" w:hAnsi="Century Gothic"/>
          <w:sz w:val="18"/>
          <w:szCs w:val="18"/>
        </w:rPr>
        <w:t xml:space="preserve"> </w:t>
      </w:r>
      <w:r w:rsidR="000B6C71">
        <w:rPr>
          <w:rFonts w:ascii="Century Gothic" w:hAnsi="Century Gothic"/>
          <w:sz w:val="18"/>
          <w:szCs w:val="18"/>
        </w:rPr>
        <w:t xml:space="preserve">cca </w:t>
      </w:r>
      <w:r>
        <w:rPr>
          <w:rFonts w:ascii="Century Gothic" w:hAnsi="Century Gothic"/>
          <w:sz w:val="18"/>
          <w:szCs w:val="18"/>
        </w:rPr>
        <w:t>340 x 420 mm,</w:t>
      </w:r>
      <w:r w:rsidR="000B6C71">
        <w:rPr>
          <w:rFonts w:ascii="Century Gothic" w:hAnsi="Century Gothic"/>
          <w:sz w:val="18"/>
          <w:szCs w:val="18"/>
        </w:rPr>
        <w:t xml:space="preserve"> </w:t>
      </w:r>
      <w:r>
        <w:rPr>
          <w:rStyle w:val="Siln"/>
          <w:rFonts w:ascii="Century Gothic" w:hAnsi="Century Gothic"/>
          <w:sz w:val="18"/>
          <w:szCs w:val="18"/>
        </w:rPr>
        <w:t>hloubka dřezu:</w:t>
      </w:r>
      <w:r w:rsidR="000B6C71">
        <w:rPr>
          <w:rFonts w:ascii="Century Gothic" w:hAnsi="Century Gothic"/>
          <w:sz w:val="18"/>
          <w:szCs w:val="18"/>
        </w:rPr>
        <w:t xml:space="preserve"> cca1</w:t>
      </w:r>
      <w:r>
        <w:rPr>
          <w:rFonts w:ascii="Century Gothic" w:hAnsi="Century Gothic"/>
          <w:sz w:val="18"/>
          <w:szCs w:val="18"/>
        </w:rPr>
        <w:t>60 mm</w:t>
      </w:r>
      <w:ins w:id="1" w:author="Štěpáníková Martina" w:date="2021-02-11T15:12:00Z">
        <w:r w:rsidR="0029225C">
          <w:rPr>
            <w:rFonts w:ascii="Century Gothic" w:hAnsi="Century Gothic"/>
            <w:sz w:val="18"/>
            <w:szCs w:val="18"/>
          </w:rPr>
          <w:t xml:space="preserve"> </w:t>
        </w:r>
      </w:ins>
    </w:p>
    <w:p w:rsidR="00623FF8" w:rsidRDefault="00623FF8" w:rsidP="00623FF8">
      <w:pPr>
        <w:spacing w:line="240" w:lineRule="auto"/>
        <w:outlineLvl w:val="0"/>
        <w:rPr>
          <w:rFonts w:ascii="Calibri" w:hAnsi="Calibri"/>
          <w:color w:val="000000"/>
        </w:rPr>
      </w:pPr>
      <w:r>
        <w:rPr>
          <w:color w:val="000000"/>
        </w:rPr>
        <w:t xml:space="preserve">                                                          </w:t>
      </w:r>
      <w:r>
        <w:rPr>
          <w:noProof/>
          <w:color w:val="000000"/>
        </w:rPr>
        <w:drawing>
          <wp:inline distT="0" distB="0" distL="0" distR="0" wp14:anchorId="06E056CF" wp14:editId="676F044F">
            <wp:extent cx="1517650" cy="1219200"/>
            <wp:effectExtent l="0" t="0" r="6350" b="0"/>
            <wp:docPr id="30" name="Obrázek 30" descr="Popis: Popis: Popis: nerez dřez B-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948" descr="Popis: Popis: Popis: nerez dřez B-36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 w:rsidR="00623FF8" w:rsidRDefault="00623FF8" w:rsidP="00623FF8">
      <w:pPr>
        <w:spacing w:after="120" w:line="240" w:lineRule="auto"/>
        <w:outlineLvl w:val="0"/>
        <w:rPr>
          <w:color w:val="000000"/>
        </w:rPr>
      </w:pP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</w:p>
    <w:p w:rsidR="007B53D0" w:rsidRDefault="007B53D0" w:rsidP="007B53D0"/>
    <w:p w:rsidR="007B53D0" w:rsidRDefault="007B53D0" w:rsidP="007B53D0">
      <w:pPr>
        <w:spacing w:line="240" w:lineRule="auto"/>
        <w:outlineLvl w:val="0"/>
        <w:rPr>
          <w:szCs w:val="20"/>
        </w:rPr>
      </w:pPr>
    </w:p>
    <w:p w:rsidR="007B53D0" w:rsidRDefault="007B53D0" w:rsidP="007B53D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80352" behindDoc="0" locked="0" layoutInCell="1" allowOverlap="1" wp14:anchorId="44A6674B" wp14:editId="3ED578B8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7" name="Textové po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53D0" w:rsidRDefault="007B53D0" w:rsidP="007B53D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6674B" id="Textové pole 37" o:spid="_x0000_s1077" type="#_x0000_t202" style="position:absolute;left:0;text-align:left;margin-left:359.65pt;margin-top:1.65pt;width:88.5pt;height:21.75pt;z-index:25418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pSYUp7ECAABU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7B53D0" w:rsidRDefault="007B53D0" w:rsidP="007B53D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81376" behindDoc="0" locked="0" layoutInCell="1" allowOverlap="1" wp14:anchorId="1E8507D5" wp14:editId="708A39D0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8" name="Textové po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53D0" w:rsidRDefault="007B53D0" w:rsidP="007B53D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507D5" id="Textové pole 38" o:spid="_x0000_s1078" type="#_x0000_t202" style="position:absolute;left:0;text-align:left;margin-left:359.65pt;margin-top:23.4pt;width:88.5pt;height:33pt;z-index:25418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niPYg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7B53D0" w:rsidRDefault="007B53D0" w:rsidP="007B53D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82400" behindDoc="0" locked="0" layoutInCell="1" allowOverlap="1" wp14:anchorId="01D8CCB0" wp14:editId="7531339B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9" name="Textové po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53D0" w:rsidRDefault="007B53D0" w:rsidP="007B53D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Rohový pracovní stůl  s dělící příčkou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8CCB0" id="Textové pole 39" o:spid="_x0000_s1079" type="#_x0000_t202" style="position:absolute;left:0;text-align:left;margin-left:-1.1pt;margin-top:1.65pt;width:354.65pt;height:21.75pt;z-index:25418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qWtjMbICAABU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7B53D0" w:rsidRDefault="007B53D0" w:rsidP="007B53D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Rohový pracovní stůl  s dělící příčkou</w:t>
                      </w:r>
                    </w:p>
                  </w:txbxContent>
                </v:textbox>
              </v:shape>
            </w:pict>
          </mc:Fallback>
        </mc:AlternateContent>
      </w:r>
    </w:p>
    <w:p w:rsidR="007B53D0" w:rsidRDefault="007B53D0" w:rsidP="007B53D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š.1218/hl.1100/v.750/2100mm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7B53D0" w:rsidRDefault="007B53D0" w:rsidP="007B53D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B53D0" w:rsidRDefault="007B53D0" w:rsidP="007B53D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 musí být vyrobená z </w:t>
      </w:r>
      <w:proofErr w:type="spellStart"/>
      <w:r>
        <w:rPr>
          <w:color w:val="000000" w:themeColor="text1"/>
        </w:rPr>
        <w:t>laminatové</w:t>
      </w:r>
      <w:proofErr w:type="spellEnd"/>
      <w:r>
        <w:rPr>
          <w:color w:val="000000" w:themeColor="text1"/>
        </w:rPr>
        <w:t xml:space="preserve"> dřevotřísky v dekoru dřeviny je plošně slepená na min tl.36mm. Stolová deska musí mít osazena 1x kabelovou průchodku </w:t>
      </w:r>
      <w:proofErr w:type="gramStart"/>
      <w:r>
        <w:rPr>
          <w:color w:val="000000" w:themeColor="text1"/>
        </w:rPr>
        <w:t>pr.60</w:t>
      </w:r>
      <w:proofErr w:type="gramEnd"/>
      <w:r>
        <w:rPr>
          <w:color w:val="000000" w:themeColor="text1"/>
        </w:rPr>
        <w:t xml:space="preserve"> mm a zvýšené čelu u stěny 100mm. Konstrukce stolu bude vyrobena z laminátové dřevotřísky 18 mm dekor </w:t>
      </w:r>
      <w:proofErr w:type="gramStart"/>
      <w:r>
        <w:rPr>
          <w:color w:val="000000" w:themeColor="text1"/>
        </w:rPr>
        <w:t>dřevina ,ABS</w:t>
      </w:r>
      <w:proofErr w:type="gramEnd"/>
      <w:r>
        <w:rPr>
          <w:color w:val="000000" w:themeColor="text1"/>
        </w:rPr>
        <w:t xml:space="preserve"> 2 mm na všech hranách. Konstrukce stolu bude mít stavitelné </w:t>
      </w:r>
      <w:proofErr w:type="gramStart"/>
      <w:r>
        <w:rPr>
          <w:color w:val="000000" w:themeColor="text1"/>
        </w:rPr>
        <w:t>nožky .Součástí</w:t>
      </w:r>
      <w:proofErr w:type="gramEnd"/>
      <w:r>
        <w:rPr>
          <w:color w:val="000000" w:themeColor="text1"/>
        </w:rPr>
        <w:t xml:space="preserve"> stolu je zvýšený předěl 1105v2100x18 mm vyrobený z </w:t>
      </w:r>
      <w:proofErr w:type="spellStart"/>
      <w:r>
        <w:rPr>
          <w:color w:val="000000" w:themeColor="text1"/>
        </w:rPr>
        <w:t>laminatové</w:t>
      </w:r>
      <w:proofErr w:type="spellEnd"/>
      <w:r>
        <w:rPr>
          <w:color w:val="000000" w:themeColor="text1"/>
        </w:rPr>
        <w:t xml:space="preserve"> dřevotřísky v dekoru dřeviny a na všech hranách ABS 2 mm.</w:t>
      </w:r>
    </w:p>
    <w:p w:rsidR="00B249B8" w:rsidRDefault="007B53D0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Veškeré konstrukční spoje musí být pevně lepené a spojené kolíky, tak aby byla zaručena dlouhodobá pevnost a kvalita produk</w:t>
      </w:r>
      <w:r w:rsidR="00B249B8">
        <w:rPr>
          <w:color w:val="000000" w:themeColor="text1"/>
        </w:rPr>
        <w:t>tu</w:t>
      </w:r>
      <w:r w:rsidR="000B6C71">
        <w:rPr>
          <w:color w:val="000000" w:themeColor="text1"/>
        </w:rPr>
        <w:t>.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</w:p>
    <w:p w:rsidR="00B249B8" w:rsidRDefault="00B249B8" w:rsidP="00B249B8">
      <w:pPr>
        <w:outlineLvl w:val="0"/>
        <w:rPr>
          <w:b/>
          <w:sz w:val="16"/>
          <w:szCs w:val="16"/>
        </w:rPr>
      </w:pPr>
    </w:p>
    <w:p w:rsidR="00B249B8" w:rsidRDefault="00B249B8" w:rsidP="00B249B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84448" behindDoc="0" locked="0" layoutInCell="1" allowOverlap="1" wp14:anchorId="60F7BF1B" wp14:editId="1B6B61AD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0" name="Textové po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7BF1B" id="Textové pole 40" o:spid="_x0000_s1080" type="#_x0000_t202" style="position:absolute;left:0;text-align:left;margin-left:359.65pt;margin-top:1.65pt;width:88.5pt;height:21.75pt;z-index:25418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6R9sAIAAFQ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CEK6R9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B249B8" w:rsidRDefault="00B249B8" w:rsidP="00B249B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85472" behindDoc="0" locked="0" layoutInCell="1" allowOverlap="1" wp14:anchorId="018EEEC9" wp14:editId="636B4CB0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56" name="Textové po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EEEC9" id="Textové pole 56" o:spid="_x0000_s1081" type="#_x0000_t202" style="position:absolute;left:0;text-align:left;margin-left:359.65pt;margin-top:23.4pt;width:88.5pt;height:33pt;z-index:25418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pq9sAIAAFQ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rZpq9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B249B8" w:rsidRDefault="00B249B8" w:rsidP="00B249B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86496" behindDoc="0" locked="0" layoutInCell="1" allowOverlap="1" wp14:anchorId="2669FA92" wp14:editId="4ABE70EE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7" name="Textové po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9FA92" id="Textové pole 57" o:spid="_x0000_s1082" type="#_x0000_t202" style="position:absolute;left:0;text-align:left;margin-left:-1.1pt;margin-top:1.65pt;width:354.65pt;height:21.75pt;z-index:25418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pSusAIAAFQ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OQelK6wAgAAVA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B249B8" w:rsidRDefault="00B249B8" w:rsidP="00B249B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B249B8" w:rsidRDefault="00B249B8" w:rsidP="00B249B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lastRenderedPageBreak/>
        <w:t xml:space="preserve">Rozměr:  :  </w:t>
      </w:r>
      <w:r>
        <w:rPr>
          <w:b/>
          <w:color w:val="000000" w:themeColor="text1"/>
        </w:rPr>
        <w:t>š.750</w:t>
      </w:r>
      <w:proofErr w:type="gramEnd"/>
      <w:r>
        <w:rPr>
          <w:b/>
          <w:color w:val="000000" w:themeColor="text1"/>
        </w:rPr>
        <w:t xml:space="preserve"> hl.375 v.2100mm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 v dekoru dřeviny , ABS 2 mm na všech </w:t>
      </w:r>
      <w:proofErr w:type="spellStart"/>
      <w:r>
        <w:rPr>
          <w:color w:val="000000" w:themeColor="text1"/>
        </w:rPr>
        <w:t>hranách.Skříň</w:t>
      </w:r>
      <w:proofErr w:type="spellEnd"/>
      <w:r>
        <w:rPr>
          <w:color w:val="000000" w:themeColor="text1"/>
        </w:rPr>
        <w:t xml:space="preserve"> bude mít  2x dvířka s 5-ti stavitelnými  policemi .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</w:t>
      </w:r>
      <w:proofErr w:type="gramStart"/>
      <w:r>
        <w:rPr>
          <w:color w:val="000000" w:themeColor="text1"/>
        </w:rPr>
        <w:t>kvality .  Ve</w:t>
      </w:r>
      <w:proofErr w:type="gramEnd"/>
      <w:r>
        <w:rPr>
          <w:color w:val="000000" w:themeColor="text1"/>
        </w:rPr>
        <w:t xml:space="preserve"> skříni  nastavitelné police s roztečí 32mm a na podpěrkách 5/5 mm. Skříňka musí mít kovové úchytky s roztečí minimálně 96 mm  . Skříňka je osazena na plastových rektifikačních nožkách v 40mm se </w:t>
      </w:r>
      <w:proofErr w:type="spellStart"/>
      <w:proofErr w:type="gramStart"/>
      <w:r>
        <w:rPr>
          <w:color w:val="000000" w:themeColor="text1"/>
        </w:rPr>
        <w:t>soklem.Veškeré</w:t>
      </w:r>
      <w:proofErr w:type="spellEnd"/>
      <w:proofErr w:type="gramEnd"/>
      <w:r>
        <w:rPr>
          <w:color w:val="000000" w:themeColor="text1"/>
        </w:rPr>
        <w:t xml:space="preserve"> konstrukční spoje musí být pevně lepené a spojené kolíky, tak aby byla zaručena dlouhodobá pevnost a kvalita produktu. Záda skříňky budou, MDF bílé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B249B8" w:rsidRDefault="00B249B8" w:rsidP="00B249B8">
      <w:pPr>
        <w:jc w:val="both"/>
      </w:pPr>
    </w:p>
    <w:p w:rsidR="000B6C71" w:rsidRPr="00DA6BE0" w:rsidRDefault="000B6C71" w:rsidP="00B249B8">
      <w:pPr>
        <w:jc w:val="both"/>
      </w:pPr>
    </w:p>
    <w:p w:rsidR="00B249B8" w:rsidRDefault="00B249B8" w:rsidP="00B249B8">
      <w:pPr>
        <w:outlineLvl w:val="0"/>
        <w:rPr>
          <w:b/>
          <w:sz w:val="16"/>
          <w:szCs w:val="16"/>
        </w:rPr>
      </w:pPr>
    </w:p>
    <w:p w:rsidR="00B249B8" w:rsidRDefault="00B249B8" w:rsidP="00B249B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88544" behindDoc="0" locked="0" layoutInCell="1" allowOverlap="1" wp14:anchorId="720E8CA9" wp14:editId="3337306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8" name="Textové po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E8CA9" id="Textové pole 58" o:spid="_x0000_s1083" type="#_x0000_t202" style="position:absolute;left:0;text-align:left;margin-left:359.65pt;margin-top:1.65pt;width:88.5pt;height:21.75pt;z-index:25418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SKhsAIAAFQ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CqUSKh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B249B8" w:rsidRDefault="00B249B8" w:rsidP="00B249B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89568" behindDoc="0" locked="0" layoutInCell="1" allowOverlap="1" wp14:anchorId="674970FB" wp14:editId="07802D8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48" name="Textové pol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970FB" id="Textové pole 448" o:spid="_x0000_s1084" type="#_x0000_t202" style="position:absolute;left:0;text-align:left;margin-left:359.65pt;margin-top:23.4pt;width:88.5pt;height:33pt;z-index:25418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G+jRk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B249B8" w:rsidRDefault="00B249B8" w:rsidP="00B249B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90592" behindDoc="0" locked="0" layoutInCell="1" allowOverlap="1" wp14:anchorId="5B5FF799" wp14:editId="0BAA9B1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49" name="Textové po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Vysoká skříň s dveřmi a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prosklením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FF799" id="Textové pole 449" o:spid="_x0000_s1085" type="#_x0000_t202" style="position:absolute;left:0;text-align:left;margin-left:-1.1pt;margin-top:1.65pt;width:354.65pt;height:21.75pt;z-index:25419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AYXEah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B249B8" w:rsidRDefault="00B249B8" w:rsidP="00B249B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Vysoká skříň s dveřmi a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prosklením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B249B8" w:rsidRDefault="00B249B8" w:rsidP="00B249B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š.750</w:t>
      </w:r>
      <w:proofErr w:type="gramEnd"/>
      <w:r>
        <w:rPr>
          <w:b/>
          <w:color w:val="000000" w:themeColor="text1"/>
        </w:rPr>
        <w:t xml:space="preserve"> hl.375 v.2100mm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tl.18 mm v dekoru </w:t>
      </w:r>
      <w:proofErr w:type="gramStart"/>
      <w:r>
        <w:rPr>
          <w:color w:val="000000" w:themeColor="text1"/>
        </w:rPr>
        <w:t>dřeviny ,ABS</w:t>
      </w:r>
      <w:proofErr w:type="gramEnd"/>
      <w:r>
        <w:rPr>
          <w:color w:val="000000" w:themeColor="text1"/>
        </w:rPr>
        <w:t xml:space="preserve"> 2 mm na všech </w:t>
      </w:r>
      <w:proofErr w:type="spellStart"/>
      <w:r>
        <w:rPr>
          <w:color w:val="000000" w:themeColor="text1"/>
        </w:rPr>
        <w:t>hranách.Skříň</w:t>
      </w:r>
      <w:proofErr w:type="spellEnd"/>
      <w:r>
        <w:rPr>
          <w:color w:val="000000" w:themeColor="text1"/>
        </w:rPr>
        <w:t xml:space="preserve"> bude mít </w:t>
      </w:r>
      <w:proofErr w:type="spellStart"/>
      <w:r>
        <w:rPr>
          <w:color w:val="000000" w:themeColor="text1"/>
        </w:rPr>
        <w:t>dělení:spodní</w:t>
      </w:r>
      <w:proofErr w:type="spellEnd"/>
      <w:r>
        <w:rPr>
          <w:color w:val="000000" w:themeColor="text1"/>
        </w:rPr>
        <w:t xml:space="preserve"> část 2x dvířka  a horní část 2x </w:t>
      </w:r>
      <w:proofErr w:type="spellStart"/>
      <w:r>
        <w:rPr>
          <w:color w:val="000000" w:themeColor="text1"/>
        </w:rPr>
        <w:t>prosklenná</w:t>
      </w:r>
      <w:proofErr w:type="spellEnd"/>
      <w:r>
        <w:rPr>
          <w:color w:val="000000" w:themeColor="text1"/>
        </w:rPr>
        <w:t xml:space="preserve">  dvířka(sklo tl.5 mm ve svislých lištách) celkem se 4-mi stavitelnými  policemi .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</w:t>
      </w:r>
      <w:proofErr w:type="gramStart"/>
      <w:r>
        <w:rPr>
          <w:color w:val="000000" w:themeColor="text1"/>
        </w:rPr>
        <w:t>kvality . Ve</w:t>
      </w:r>
      <w:proofErr w:type="gramEnd"/>
      <w:r>
        <w:rPr>
          <w:color w:val="000000" w:themeColor="text1"/>
        </w:rPr>
        <w:t xml:space="preserve"> skříni  nastavitelné police s roztečí 32mm a na podpěrkách 5/5 mm. Skříňka musí mít kovové úchytky s roztečí minimálně 128 mm  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chrom. Skříňka je osazena na plastových rektifikačních nožkách v 40mm se </w:t>
      </w:r>
      <w:proofErr w:type="spellStart"/>
      <w:proofErr w:type="gramStart"/>
      <w:r>
        <w:rPr>
          <w:color w:val="000000" w:themeColor="text1"/>
        </w:rPr>
        <w:t>soklem.Veškeré</w:t>
      </w:r>
      <w:proofErr w:type="spellEnd"/>
      <w:proofErr w:type="gramEnd"/>
      <w:r>
        <w:rPr>
          <w:color w:val="000000" w:themeColor="text1"/>
        </w:rPr>
        <w:t xml:space="preserve"> konstrukční spoje musí být pevně lepené a spojené kolíky, tak aby byla zaručena dlouhodobá pevnost a kvalita produktu. Záda skříňky budou, MDF bílé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 </w:t>
      </w:r>
    </w:p>
    <w:p w:rsidR="00B249B8" w:rsidRDefault="00B249B8" w:rsidP="00B249B8">
      <w:pPr>
        <w:spacing w:line="240" w:lineRule="auto"/>
        <w:outlineLvl w:val="0"/>
      </w:pPr>
    </w:p>
    <w:p w:rsidR="00B249B8" w:rsidRDefault="00B249B8" w:rsidP="00B249B8">
      <w:pPr>
        <w:outlineLvl w:val="0"/>
        <w:rPr>
          <w:b/>
          <w:sz w:val="16"/>
          <w:szCs w:val="16"/>
        </w:rPr>
      </w:pPr>
    </w:p>
    <w:p w:rsidR="00B249B8" w:rsidRDefault="00B249B8" w:rsidP="00B249B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92640" behindDoc="0" locked="0" layoutInCell="1" allowOverlap="1" wp14:anchorId="45B9FB6A" wp14:editId="0AEEE52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50" name="Textové pol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9FB6A" id="Textové pole 450" o:spid="_x0000_s1086" type="#_x0000_t202" style="position:absolute;left:0;text-align:left;margin-left:359.65pt;margin-top:1.65pt;width:88.5pt;height:21.75pt;z-index:25419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BjKSuVsAIAAFY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B249B8" w:rsidRDefault="00B249B8" w:rsidP="00B249B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93664" behindDoc="0" locked="0" layoutInCell="1" allowOverlap="1" wp14:anchorId="09D8F1BE" wp14:editId="62BEB5D3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51" name="Textové po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8F1BE" id="Textové pole 451" o:spid="_x0000_s1087" type="#_x0000_t202" style="position:absolute;left:0;text-align:left;margin-left:359.65pt;margin-top:23.4pt;width:88.5pt;height:33pt;z-index:25419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KEcuCWvAgAAVg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B249B8" w:rsidRDefault="00B249B8" w:rsidP="00B249B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94688" behindDoc="0" locked="0" layoutInCell="1" allowOverlap="1" wp14:anchorId="49525B82" wp14:editId="778D6DBA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52" name="Textové pol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šatní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25B82" id="Textové pole 452" o:spid="_x0000_s1088" type="#_x0000_t202" style="position:absolute;left:0;text-align:left;margin-left:-1.1pt;margin-top:1.65pt;width:354.65pt;height:21.75pt;z-index:25419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7F/sQ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ZA7F/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B249B8" w:rsidRDefault="00B249B8" w:rsidP="00B249B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šatní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B249B8" w:rsidRDefault="00B249B8" w:rsidP="00B249B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š.850</w:t>
      </w:r>
      <w:proofErr w:type="gramEnd"/>
      <w:r>
        <w:rPr>
          <w:b/>
          <w:color w:val="000000" w:themeColor="text1"/>
        </w:rPr>
        <w:t xml:space="preserve"> hl.500 v.2100mm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dřeviny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</w:t>
      </w:r>
      <w:proofErr w:type="spellStart"/>
      <w:r>
        <w:rPr>
          <w:color w:val="000000" w:themeColor="text1"/>
        </w:rPr>
        <w:t>hranách.Skříň</w:t>
      </w:r>
      <w:proofErr w:type="spellEnd"/>
      <w:r>
        <w:rPr>
          <w:color w:val="000000" w:themeColor="text1"/>
        </w:rPr>
        <w:t xml:space="preserve"> bude mít 2x </w:t>
      </w:r>
      <w:proofErr w:type="spellStart"/>
      <w:r>
        <w:rPr>
          <w:color w:val="000000" w:themeColor="text1"/>
        </w:rPr>
        <w:t>dvířka,svislou</w:t>
      </w:r>
      <w:proofErr w:type="spellEnd"/>
      <w:r>
        <w:rPr>
          <w:color w:val="000000" w:themeColor="text1"/>
        </w:rPr>
        <w:t xml:space="preserve"> příčku, s 5-ti policemi  (4x stavitelná)+výsuvný držák na ramínka D 450mm .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minimálně 96 </w:t>
      </w:r>
      <w:proofErr w:type="gramStart"/>
      <w:r>
        <w:rPr>
          <w:color w:val="000000" w:themeColor="text1"/>
        </w:rPr>
        <w:t>mm  . Skříňka</w:t>
      </w:r>
      <w:proofErr w:type="gramEnd"/>
      <w:r>
        <w:rPr>
          <w:color w:val="000000" w:themeColor="text1"/>
        </w:rPr>
        <w:t xml:space="preserve"> je osazena na plastových rektifikačních nožkách v 40mm a se soklem.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šedé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</w:t>
      </w:r>
    </w:p>
    <w:p w:rsidR="00B249B8" w:rsidRDefault="00B249B8" w:rsidP="00B249B8">
      <w:pPr>
        <w:spacing w:line="240" w:lineRule="auto"/>
        <w:outlineLvl w:val="0"/>
      </w:pPr>
    </w:p>
    <w:p w:rsidR="00B249B8" w:rsidRDefault="00B249B8" w:rsidP="00B249B8">
      <w:pPr>
        <w:outlineLvl w:val="0"/>
        <w:rPr>
          <w:b/>
          <w:sz w:val="16"/>
          <w:szCs w:val="16"/>
        </w:rPr>
      </w:pPr>
    </w:p>
    <w:p w:rsidR="00B249B8" w:rsidRDefault="00B249B8" w:rsidP="00B249B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4196736" behindDoc="0" locked="0" layoutInCell="1" allowOverlap="1" wp14:anchorId="2D3BD85E" wp14:editId="6BE8670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53" name="Textové po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BD85E" id="Textové pole 453" o:spid="_x0000_s1089" type="#_x0000_t202" style="position:absolute;left:0;text-align:left;margin-left:359.65pt;margin-top:1.65pt;width:88.5pt;height:21.75pt;z-index:25419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1kztRbECAABW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B249B8" w:rsidRDefault="00B249B8" w:rsidP="00B249B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97760" behindDoc="0" locked="0" layoutInCell="1" allowOverlap="1" wp14:anchorId="4DC4C843" wp14:editId="11439B05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54" name="Textové pol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4C843" id="Textové pole 454" o:spid="_x0000_s1090" type="#_x0000_t202" style="position:absolute;left:0;text-align:left;margin-left:359.65pt;margin-top:23.4pt;width:88.5pt;height:33pt;z-index:25419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IOPsAIAAFY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/tIOP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B249B8" w:rsidRDefault="00B249B8" w:rsidP="00B249B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98784" behindDoc="0" locked="0" layoutInCell="1" allowOverlap="1" wp14:anchorId="699EB8C6" wp14:editId="09237959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55" name="Textové po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Odkládací stěna s háčky a zrcadlem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EB8C6" id="Textové pole 455" o:spid="_x0000_s1091" type="#_x0000_t202" style="position:absolute;left:0;text-align:left;margin-left:-1.1pt;margin-top:1.65pt;width:354.65pt;height:21.75pt;z-index:25419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vFKsA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GES8UqwAgAAVg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B249B8" w:rsidRDefault="00B249B8" w:rsidP="00B249B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Odkládací stěna s háčky a zrcadlem</w:t>
                      </w:r>
                    </w:p>
                  </w:txbxContent>
                </v:textbox>
              </v:shape>
            </w:pict>
          </mc:Fallback>
        </mc:AlternateContent>
      </w:r>
    </w:p>
    <w:p w:rsidR="00B249B8" w:rsidRDefault="00B077B1" w:rsidP="00B249B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proofErr w:type="gramStart"/>
      <w:r w:rsidRPr="00B077B1">
        <w:rPr>
          <w:b/>
          <w:color w:val="000000" w:themeColor="text1"/>
        </w:rPr>
        <w:t>cca</w:t>
      </w:r>
      <w:r w:rsidR="00B249B8">
        <w:rPr>
          <w:color w:val="000000" w:themeColor="text1"/>
        </w:rPr>
        <w:t xml:space="preserve"> </w:t>
      </w:r>
      <w:r w:rsidR="00B249B8">
        <w:rPr>
          <w:b/>
          <w:color w:val="000000" w:themeColor="text1"/>
        </w:rPr>
        <w:t>š.1150</w:t>
      </w:r>
      <w:proofErr w:type="gramEnd"/>
      <w:r w:rsidR="00B249B8">
        <w:rPr>
          <w:b/>
          <w:color w:val="000000" w:themeColor="text1"/>
        </w:rPr>
        <w:t xml:space="preserve"> hl.18 v.2100mm                                                     POČET KS   </w:t>
      </w:r>
      <w:r w:rsidR="00B249B8">
        <w:rPr>
          <w:b/>
          <w:color w:val="000000" w:themeColor="text1"/>
          <w:sz w:val="36"/>
          <w:szCs w:val="36"/>
        </w:rPr>
        <w:t>1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Stěna musí být vyrobena z laminátové dřevotřísky v dekoru dřeviny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</w:t>
      </w:r>
      <w:proofErr w:type="spellStart"/>
      <w:r>
        <w:rPr>
          <w:color w:val="000000" w:themeColor="text1"/>
        </w:rPr>
        <w:t>hranách,bude</w:t>
      </w:r>
      <w:proofErr w:type="spellEnd"/>
      <w:r>
        <w:rPr>
          <w:color w:val="000000" w:themeColor="text1"/>
        </w:rPr>
        <w:t xml:space="preserve"> mít 3x dvojháček 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 a zrcadlo 1400x400 včetně podlepení.</w:t>
      </w:r>
    </w:p>
    <w:p w:rsidR="00D05231" w:rsidRDefault="00D05231" w:rsidP="00D05231">
      <w:pPr>
        <w:outlineLvl w:val="0"/>
        <w:rPr>
          <w:b/>
          <w:sz w:val="16"/>
          <w:szCs w:val="16"/>
        </w:rPr>
      </w:pPr>
    </w:p>
    <w:p w:rsidR="000B6C71" w:rsidRDefault="000B6C71" w:rsidP="00D05231">
      <w:pPr>
        <w:outlineLvl w:val="0"/>
        <w:rPr>
          <w:b/>
          <w:sz w:val="16"/>
          <w:szCs w:val="16"/>
        </w:rPr>
      </w:pPr>
    </w:p>
    <w:p w:rsidR="000B6C71" w:rsidRDefault="000B6C71" w:rsidP="00D05231">
      <w:pPr>
        <w:outlineLvl w:val="0"/>
        <w:rPr>
          <w:b/>
          <w:sz w:val="16"/>
          <w:szCs w:val="16"/>
        </w:rPr>
      </w:pPr>
    </w:p>
    <w:p w:rsidR="000B6C71" w:rsidRDefault="000B6C71" w:rsidP="00D05231">
      <w:pPr>
        <w:outlineLvl w:val="0"/>
        <w:rPr>
          <w:b/>
          <w:sz w:val="16"/>
          <w:szCs w:val="16"/>
        </w:rPr>
      </w:pPr>
    </w:p>
    <w:p w:rsidR="00D05231" w:rsidRDefault="00D05231" w:rsidP="00D05231">
      <w:pPr>
        <w:outlineLvl w:val="0"/>
        <w:rPr>
          <w:b/>
          <w:sz w:val="16"/>
          <w:szCs w:val="16"/>
        </w:rPr>
      </w:pPr>
    </w:p>
    <w:p w:rsidR="00D05231" w:rsidRDefault="00D05231" w:rsidP="00D0523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00832" behindDoc="0" locked="0" layoutInCell="1" allowOverlap="1" wp14:anchorId="62F6905C" wp14:editId="280D08B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41" name="Textové po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6905C" id="Textové pole 141" o:spid="_x0000_s1092" type="#_x0000_t202" style="position:absolute;left:0;text-align:left;margin-left:359.65pt;margin-top:1.65pt;width:88.5pt;height:21.75pt;z-index:25420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F15x7sAIAAFY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01856" behindDoc="0" locked="0" layoutInCell="1" allowOverlap="1" wp14:anchorId="17133E07" wp14:editId="583F5035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42" name="Textové po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33E07" id="Textové pole 142" o:spid="_x0000_s1093" type="#_x0000_t202" style="position:absolute;left:0;text-align:left;margin-left:359.65pt;margin-top:23.4pt;width:88.5pt;height:33pt;z-index:25420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O9WsAIAAFY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gwO9W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02880" behindDoc="0" locked="0" layoutInCell="1" allowOverlap="1" wp14:anchorId="0FF4EDE7" wp14:editId="425778EE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43" name="Textové po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Jednací židle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4EDE7" id="Textové pole 143" o:spid="_x0000_s1094" type="#_x0000_t202" style="position:absolute;left:0;text-align:left;margin-left:-1.1pt;margin-top:1.65pt;width:354.65pt;height:21.75pt;z-index:25420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1+esg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uadfnrICAABW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Jednací židle</w:t>
                      </w:r>
                    </w:p>
                  </w:txbxContent>
                </v:textbox>
              </v:shape>
            </w:pict>
          </mc:Fallback>
        </mc:AlternateContent>
      </w:r>
    </w:p>
    <w:p w:rsidR="00D05231" w:rsidRPr="000B6C71" w:rsidRDefault="00D05231" w:rsidP="000B6C71">
      <w:pPr>
        <w:spacing w:after="0" w:line="240" w:lineRule="auto"/>
        <w:outlineLvl w:val="0"/>
        <w:rPr>
          <w:b/>
          <w:color w:val="000000" w:themeColor="text1"/>
          <w:sz w:val="20"/>
          <w:szCs w:val="20"/>
        </w:rPr>
      </w:pPr>
      <w:r>
        <w:rPr>
          <w:color w:val="000000" w:themeColor="text1"/>
        </w:rPr>
        <w:t xml:space="preserve">Rozměr:  :  </w:t>
      </w:r>
      <w:r w:rsidR="000B6C71" w:rsidRPr="000B6C71">
        <w:rPr>
          <w:b/>
          <w:color w:val="000000" w:themeColor="text1"/>
        </w:rPr>
        <w:t>cca</w:t>
      </w:r>
      <w:r w:rsidR="000B6C71">
        <w:rPr>
          <w:color w:val="000000" w:themeColor="text1"/>
        </w:rPr>
        <w:t xml:space="preserve"> </w:t>
      </w:r>
      <w:r w:rsidR="00ED3A20">
        <w:rPr>
          <w:b/>
          <w:color w:val="000000" w:themeColor="text1"/>
          <w:sz w:val="20"/>
          <w:szCs w:val="20"/>
        </w:rPr>
        <w:t>š.sed490</w:t>
      </w:r>
      <w:r w:rsidRPr="00BA7703">
        <w:rPr>
          <w:b/>
          <w:color w:val="000000" w:themeColor="text1"/>
          <w:sz w:val="20"/>
          <w:szCs w:val="20"/>
        </w:rPr>
        <w:t>/</w:t>
      </w:r>
      <w:proofErr w:type="spellStart"/>
      <w:r w:rsidR="00ED3A20">
        <w:rPr>
          <w:b/>
          <w:color w:val="000000" w:themeColor="text1"/>
          <w:sz w:val="20"/>
          <w:szCs w:val="20"/>
        </w:rPr>
        <w:t>v.opěr</w:t>
      </w:r>
      <w:proofErr w:type="spellEnd"/>
      <w:r w:rsidR="00ED3A20">
        <w:rPr>
          <w:b/>
          <w:color w:val="000000" w:themeColor="text1"/>
          <w:sz w:val="20"/>
          <w:szCs w:val="20"/>
        </w:rPr>
        <w:t>. 810/v.sedu43</w:t>
      </w:r>
      <w:r>
        <w:rPr>
          <w:b/>
          <w:color w:val="000000" w:themeColor="text1"/>
          <w:sz w:val="20"/>
          <w:szCs w:val="20"/>
        </w:rPr>
        <w:t xml:space="preserve">0 </w:t>
      </w:r>
      <w:r w:rsidRPr="00BA7703">
        <w:rPr>
          <w:b/>
          <w:color w:val="000000" w:themeColor="text1"/>
          <w:sz w:val="20"/>
          <w:szCs w:val="20"/>
        </w:rPr>
        <w:t>mm</w:t>
      </w:r>
      <w:r w:rsidR="000B6C71">
        <w:rPr>
          <w:b/>
          <w:color w:val="000000" w:themeColor="text1"/>
          <w:sz w:val="20"/>
          <w:szCs w:val="20"/>
        </w:rPr>
        <w:tab/>
      </w:r>
      <w:r w:rsidR="0029225C">
        <w:rPr>
          <w:rFonts w:ascii="Century Gothic" w:hAnsi="Century Gothic"/>
          <w:sz w:val="12"/>
          <w:szCs w:val="18"/>
        </w:rPr>
        <w:tab/>
      </w:r>
      <w:r>
        <w:rPr>
          <w:b/>
          <w:color w:val="000000" w:themeColor="text1"/>
        </w:rPr>
        <w:t xml:space="preserve"> POČET KS   </w:t>
      </w:r>
      <w:r>
        <w:rPr>
          <w:b/>
          <w:color w:val="000000" w:themeColor="text1"/>
          <w:sz w:val="36"/>
          <w:szCs w:val="36"/>
        </w:rPr>
        <w:t>12</w:t>
      </w:r>
    </w:p>
    <w:p w:rsidR="00D05231" w:rsidRDefault="00D05231" w:rsidP="00D0523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05231" w:rsidRDefault="00D05231" w:rsidP="00D05231">
      <w:pPr>
        <w:jc w:val="both"/>
      </w:pPr>
      <w:r>
        <w:t>Jednací židle  s</w:t>
      </w:r>
      <w:r w:rsidR="00ED3A20">
        <w:t xml:space="preserve"> pružnou </w:t>
      </w:r>
      <w:r>
        <w:t xml:space="preserve">kovovou </w:t>
      </w:r>
      <w:r w:rsidR="00ED3A20">
        <w:t xml:space="preserve">chromovou </w:t>
      </w:r>
      <w:proofErr w:type="spellStart"/>
      <w:r w:rsidR="00ED3A20">
        <w:t>konstrukcís</w:t>
      </w:r>
      <w:proofErr w:type="spellEnd"/>
      <w:r w:rsidR="00ED3A20">
        <w:t> čalouněným sedákem a  opěradlem.</w:t>
      </w:r>
      <w:r>
        <w:t xml:space="preserve"> Židle má plastové </w:t>
      </w:r>
      <w:proofErr w:type="spellStart"/>
      <w:r>
        <w:t>područe</w:t>
      </w:r>
      <w:proofErr w:type="spellEnd"/>
      <w:r w:rsidR="00ED3A20">
        <w:t xml:space="preserve"> na </w:t>
      </w:r>
      <w:proofErr w:type="gramStart"/>
      <w:r w:rsidR="00ED3A20">
        <w:t>trubce</w:t>
      </w:r>
      <w:r>
        <w:t xml:space="preserve"> . Potah</w:t>
      </w:r>
      <w:proofErr w:type="gramEnd"/>
      <w:r>
        <w:t xml:space="preserve"> složení : 100 % polyester, 600.000 zátěžových otáček, BS EN 1021-1, BS EN 1021-2, BS EN 7176, stálost na světle č.5, , gramáž min. 320 g/m2.Čalounění (barva) bude vybrána investorem.</w:t>
      </w:r>
    </w:p>
    <w:p w:rsidR="00D05231" w:rsidRDefault="00D05231" w:rsidP="00D05231">
      <w:pPr>
        <w:jc w:val="center"/>
        <w:outlineLvl w:val="0"/>
        <w:rPr>
          <w:b/>
          <w:sz w:val="16"/>
          <w:szCs w:val="16"/>
        </w:rPr>
      </w:pPr>
    </w:p>
    <w:p w:rsidR="00D05231" w:rsidRDefault="00D05231" w:rsidP="00D0523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04928" behindDoc="0" locked="0" layoutInCell="1" allowOverlap="1" wp14:anchorId="277F00A7" wp14:editId="4E48D677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1" name="Textové po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F00A7" id="Textové pole 21" o:spid="_x0000_s1095" type="#_x0000_t202" style="position:absolute;left:0;text-align:left;margin-left:359.65pt;margin-top:1.65pt;width:88.5pt;height:21.75pt;z-index:25420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UXaDf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05952" behindDoc="0" locked="0" layoutInCell="1" allowOverlap="1" wp14:anchorId="5B587E3A" wp14:editId="6CEF5F98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2" name="Textové po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87E3A" id="Textové pole 22" o:spid="_x0000_s1096" type="#_x0000_t202" style="position:absolute;left:0;text-align:left;margin-left:359.65pt;margin-top:23.4pt;width:88.5pt;height:33pt;z-index:25420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N+IrwIAAFQFAAAOAAAAZHJzL2Uyb0RvYy54bWysVFuO2yAU/a/UPSD+M37UedgaZzSPpqo0&#10;fUgzXQC2sY2KgQKJPa26oK6jG+sFkkz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GK434ivAgAAVA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06976" behindDoc="0" locked="0" layoutInCell="1" allowOverlap="1" wp14:anchorId="363332F8" wp14:editId="65372B8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9" name="Textové po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Textilní nástěnka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332F8" id="Textové pole 29" o:spid="_x0000_s1097" type="#_x0000_t202" style="position:absolute;left:0;text-align:left;margin-left:-1.1pt;margin-top:1.65pt;width:354.65pt;height:21.75pt;z-index:25420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CwR4l9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Textilní nástěnka   </w:t>
                      </w:r>
                    </w:p>
                  </w:txbxContent>
                </v:textbox>
              </v:shape>
            </w:pict>
          </mc:Fallback>
        </mc:AlternateContent>
      </w: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D05231" w:rsidRPr="00005AE4" w:rsidRDefault="00D05231" w:rsidP="00D05231">
      <w:pPr>
        <w:spacing w:line="240" w:lineRule="auto"/>
        <w:outlineLvl w:val="0"/>
        <w:rPr>
          <w:b/>
          <w:color w:val="000000" w:themeColor="text1"/>
        </w:rPr>
      </w:pPr>
      <w:r>
        <w:rPr>
          <w:color w:val="000000" w:themeColor="text1"/>
        </w:rPr>
        <w:t xml:space="preserve">popis: </w:t>
      </w:r>
      <w:r w:rsidR="00B077B1" w:rsidRPr="00B077B1">
        <w:rPr>
          <w:b/>
          <w:color w:val="000000" w:themeColor="text1"/>
        </w:rPr>
        <w:t xml:space="preserve">cca </w:t>
      </w:r>
      <w:r>
        <w:rPr>
          <w:b/>
          <w:color w:val="000000" w:themeColor="text1"/>
        </w:rPr>
        <w:t>š</w:t>
      </w:r>
      <w:r w:rsidR="000B6C71">
        <w:rPr>
          <w:b/>
          <w:color w:val="000000" w:themeColor="text1"/>
        </w:rPr>
        <w:t xml:space="preserve">. </w:t>
      </w:r>
      <w:r>
        <w:rPr>
          <w:b/>
          <w:color w:val="000000" w:themeColor="text1"/>
        </w:rPr>
        <w:t>1650/hl.22</w:t>
      </w:r>
      <w:r w:rsidRPr="00005AE4">
        <w:rPr>
          <w:b/>
          <w:color w:val="000000" w:themeColor="text1"/>
        </w:rPr>
        <w:t>/v1000</w:t>
      </w:r>
    </w:p>
    <w:p w:rsidR="00D05231" w:rsidRPr="00DA6BE0" w:rsidRDefault="00D05231" w:rsidP="00D0523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Nástěnka s</w:t>
      </w:r>
      <w:r w:rsidRPr="00DA6BE0">
        <w:rPr>
          <w:color w:val="000000" w:themeColor="text1"/>
        </w:rPr>
        <w:t xml:space="preserve"> barevnou kobercovou </w:t>
      </w:r>
      <w:proofErr w:type="gramStart"/>
      <w:r w:rsidRPr="00DA6BE0">
        <w:rPr>
          <w:color w:val="000000" w:themeColor="text1"/>
        </w:rPr>
        <w:t>textilií ,podklad</w:t>
      </w:r>
      <w:proofErr w:type="gramEnd"/>
      <w:r w:rsidRPr="00DA6BE0">
        <w:rPr>
          <w:color w:val="000000" w:themeColor="text1"/>
        </w:rPr>
        <w:t xml:space="preserve"> hobra 12 mm ,AL rámek eloxovaný a plastové rohy. </w:t>
      </w:r>
      <w:proofErr w:type="gramStart"/>
      <w:r>
        <w:rPr>
          <w:color w:val="000000" w:themeColor="text1"/>
        </w:rPr>
        <w:t>Dodávka :2</w:t>
      </w:r>
      <w:r w:rsidRPr="00DA6BE0">
        <w:rPr>
          <w:color w:val="000000" w:themeColor="text1"/>
        </w:rPr>
        <w:t>x</w:t>
      </w:r>
      <w:proofErr w:type="gramEnd"/>
      <w:r>
        <w:rPr>
          <w:color w:val="000000" w:themeColor="text1"/>
        </w:rPr>
        <w:t xml:space="preserve"> šedá</w:t>
      </w:r>
      <w:r w:rsidRPr="00DA6BE0">
        <w:rPr>
          <w:color w:val="000000" w:themeColor="text1"/>
        </w:rPr>
        <w:t xml:space="preserve"> nástěnka.</w:t>
      </w: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21312" behindDoc="0" locked="0" layoutInCell="1" allowOverlap="1" wp14:anchorId="792A47C2" wp14:editId="660FE8D7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476" name="Textové po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A47C2" id="Textové pole 476" o:spid="_x0000_s1098" type="#_x0000_t202" style="position:absolute;margin-left:361.1pt;margin-top:49.5pt;width:88.5pt;height:33pt;z-index:25422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GJmsQIAAFY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9DhiZr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22336" behindDoc="0" locked="0" layoutInCell="1" allowOverlap="1" wp14:anchorId="0B647A9E" wp14:editId="28C0B234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477" name="Textové pol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47A9E" id="Textové pole 477" o:spid="_x0000_s1099" type="#_x0000_t202" style="position:absolute;margin-left:361.1pt;margin-top:25.8pt;width:88.5pt;height:21.75pt;z-index:25422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fHWsQ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Ng3x1rECAABWBQAADgAA&#10;AAAAAAAAAAAAAAAuAgAAZHJzL2Uyb0RvYy54bWxQSwECLQAUAAYACAAAACEAhp/lRt0AAAAJAQAA&#10;DwAAAAAAAAAAAAAAAAALBQAAZHJzL2Rvd25yZXYueG1sUEsFBgAAAAAEAAQA8wAAABUGAAAAAA==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23360" behindDoc="0" locked="0" layoutInCell="1" allowOverlap="1" wp14:anchorId="03812E37" wp14:editId="0DD6A5BC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478" name="Textové po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VODOINSTALACE NA NÁBYTEK</w:t>
                            </w:r>
                          </w:p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12E37" id="Textové pole 478" o:spid="_x0000_s1100" type="#_x0000_t202" style="position:absolute;margin-left:-1.1pt;margin-top:25.8pt;width:354.65pt;height:21.75pt;z-index:25422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VODOINSTALACE NA NÁBYTEK</w:t>
                      </w:r>
                    </w:p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05231" w:rsidRDefault="00D05231" w:rsidP="00D05231">
      <w:pPr>
        <w:spacing w:line="240" w:lineRule="auto"/>
      </w:pP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D05231" w:rsidRDefault="00D05231" w:rsidP="00D05231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D05231" w:rsidRDefault="00D05231" w:rsidP="00D05231">
      <w:pPr>
        <w:spacing w:line="240" w:lineRule="auto"/>
        <w:outlineLvl w:val="0"/>
        <w:rPr>
          <w:color w:val="000000" w:themeColor="text1"/>
        </w:rPr>
      </w:pPr>
      <w:r>
        <w:rPr>
          <w:noProof/>
          <w:color w:val="000000" w:themeColor="text1"/>
        </w:rPr>
        <w:t>Kompletní vodoinstalace na nábytek včetně dopojení sifonu od dřezu.</w:t>
      </w: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08000" behindDoc="0" locked="0" layoutInCell="1" allowOverlap="1" wp14:anchorId="108DFFA3" wp14:editId="3294D407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31" name="Textové po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DFFA3" id="Textové pole 31" o:spid="_x0000_s1101" type="#_x0000_t202" style="position:absolute;margin-left:361.1pt;margin-top:49.5pt;width:88.5pt;height:33pt;z-index:25420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" fillcolor="#a5a5a5 [2092]" stroked="f">
                <v:textbox>
                  <w:txbxContent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09024" behindDoc="0" locked="0" layoutInCell="1" allowOverlap="1" wp14:anchorId="1296D2C8" wp14:editId="3F210C03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32" name="Textové po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6D2C8" id="Textové pole 32" o:spid="_x0000_s1102" type="#_x0000_t202" style="position:absolute;margin-left:361.1pt;margin-top:25.8pt;width:88.5pt;height:21.75pt;z-index:25420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0048" behindDoc="0" locked="0" layoutInCell="1" allowOverlap="1" wp14:anchorId="71D6A242" wp14:editId="521BAFA4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33" name="Textové po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ELEKTROINSTALACE NA NÁBYTEK</w:t>
                            </w:r>
                          </w:p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6A242" id="Textové pole 33" o:spid="_x0000_s1103" type="#_x0000_t202" style="position:absolute;margin-left:-1.1pt;margin-top:25.8pt;width:354.65pt;height:21.75pt;z-index:25421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ELEKTROINSTALACE NA NÁBYTEK</w:t>
                      </w:r>
                    </w:p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05231" w:rsidRDefault="00D05231" w:rsidP="00D05231">
      <w:pPr>
        <w:spacing w:line="240" w:lineRule="auto"/>
      </w:pP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D05231" w:rsidRDefault="00D05231" w:rsidP="00D05231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9B7793" w:rsidRPr="009B7793" w:rsidRDefault="009B7793" w:rsidP="009B7793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:rsidR="009B7793" w:rsidRPr="009B7793" w:rsidRDefault="009B7793" w:rsidP="009B7793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 w:rsidRPr="009B7793">
        <w:rPr>
          <w:noProof/>
          <w:color w:val="000000" w:themeColor="text1"/>
        </w:rPr>
        <w:t xml:space="preserve">Součástí položky je dodávka a montáž rovaděče RUČ – viz. schéma (obecné schéma, bude upřesněno dle vybavení učebny) , rozvody elektroinstalace silnoproudých a slaboproudých rozvodů pro jednotlivé stoly a lavice vč. dodávky kabelů, dodávka a montáž zásuvek na nábytku, revizní zpráva. </w:t>
      </w: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17216" behindDoc="0" locked="0" layoutInCell="1" allowOverlap="1" wp14:anchorId="0B2E158D" wp14:editId="01FD7614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467" name="Textové po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12</w:t>
                            </w:r>
                          </w:p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E158D" id="Textové pole 467" o:spid="_x0000_s1104" type="#_x0000_t202" style="position:absolute;margin-left:361.1pt;margin-top:49.5pt;width:88.5pt;height:33pt;z-index:25421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KxysQIAAFY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RnSscr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12</w:t>
                      </w:r>
                    </w:p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8240" behindDoc="0" locked="0" layoutInCell="1" allowOverlap="1" wp14:anchorId="73A7850D" wp14:editId="7CA82EDE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468" name="Textové pol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7850D" id="Textové pole 468" o:spid="_x0000_s1105" type="#_x0000_t202" style="position:absolute;margin-left:361.1pt;margin-top:25.8pt;width:88.5pt;height:21.75pt;z-index:25421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32lsQIAAFY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86N9pbECAABWBQAADgAA&#10;AAAAAAAAAAAAAAAuAgAAZHJzL2Uyb0RvYy54bWxQSwECLQAUAAYACAAAACEAhp/lRt0AAAAJAQAA&#10;DwAAAAAAAAAAAAAAAAALBQAAZHJzL2Rvd25yZXYueG1sUEsFBgAAAAAEAAQA8wAAABUGAAAAAA==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9264" behindDoc="0" locked="0" layoutInCell="1" allowOverlap="1" wp14:anchorId="5B1B0830" wp14:editId="3715F7EC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469" name="Textové po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Vynáška a montáž </w:t>
                            </w:r>
                          </w:p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B0830" id="Textové pole 469" o:spid="_x0000_s1106" type="#_x0000_t202" style="position:absolute;margin-left:-1.1pt;margin-top:25.8pt;width:354.65pt;height:21.75pt;z-index:25421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RzdsgIAAFY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Vynáška a montáž </w:t>
                      </w:r>
                    </w:p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05231" w:rsidRDefault="00D05231" w:rsidP="00D05231">
      <w:pPr>
        <w:spacing w:line="240" w:lineRule="auto"/>
      </w:pP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D05231" w:rsidRDefault="00D05231" w:rsidP="00D05231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D05231" w:rsidRDefault="00D05231" w:rsidP="00D05231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 xml:space="preserve">Odborná vynáška a montáž nábytku  specializovanými pracovníky. </w:t>
      </w: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11072" behindDoc="0" locked="0" layoutInCell="1" allowOverlap="1" wp14:anchorId="60D4F472" wp14:editId="64B29FD7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470" name="Textové po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13</w:t>
                            </w:r>
                          </w:p>
                          <w:p w:rsidR="00D05231" w:rsidRDefault="00D05231" w:rsidP="00D05231">
                            <w:pPr>
                              <w:rPr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4F472" id="Textové pole 470" o:spid="_x0000_s1107" type="#_x0000_t202" style="position:absolute;margin-left:361.1pt;margin-top:49.5pt;width:88.5pt;height:33pt;z-index:25421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" fillcolor="#a5a5a5 [2092]" stroked="f">
                <v:textbox>
                  <w:txbxContent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13</w:t>
                      </w:r>
                    </w:p>
                    <w:p w:rsidR="00D05231" w:rsidRDefault="00D05231" w:rsidP="00D05231">
                      <w:pPr>
                        <w:rPr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2096" behindDoc="0" locked="0" layoutInCell="1" allowOverlap="1" wp14:anchorId="33AAE08F" wp14:editId="3D75A58A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471" name="Textové pol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AE08F" id="Textové pole 471" o:spid="_x0000_s1108" type="#_x0000_t202" style="position:absolute;margin-left:361.1pt;margin-top:25.8pt;width:88.5pt;height:21.75pt;z-index:25421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3120" behindDoc="0" locked="0" layoutInCell="1" allowOverlap="1" wp14:anchorId="655C85EF" wp14:editId="298B03C2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472" name="Textové po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Doprava nábytku a montážních pracovníků</w:t>
                            </w:r>
                          </w:p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C85EF" id="Textové pole 472" o:spid="_x0000_s1109" type="#_x0000_t202" style="position:absolute;margin-left:-1.1pt;margin-top:25.8pt;width:354.65pt;height:21.75pt;z-index:25421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7qosw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Doprava nábytku a montážních pracovníků</w:t>
                      </w:r>
                    </w:p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05231" w:rsidRDefault="00D05231" w:rsidP="00D05231">
      <w:pPr>
        <w:spacing w:line="240" w:lineRule="auto"/>
      </w:pP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</w:p>
    <w:p w:rsidR="00D05231" w:rsidRDefault="00D05231" w:rsidP="00D05231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D05231" w:rsidRDefault="00D05231" w:rsidP="00D05231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Doprava nábytku a   montážních pracovníků.</w:t>
      </w: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14144" behindDoc="0" locked="0" layoutInCell="1" allowOverlap="1" wp14:anchorId="551BEC76" wp14:editId="2B4B538B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473" name="Textové po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14</w:t>
                            </w:r>
                          </w:p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BEC76" id="Textové pole 473" o:spid="_x0000_s1110" type="#_x0000_t202" style="position:absolute;margin-left:361.1pt;margin-top:49.5pt;width:88.5pt;height:33pt;z-index:25421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D0Rkar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14</w:t>
                      </w:r>
                    </w:p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5168" behindDoc="0" locked="0" layoutInCell="1" allowOverlap="1" wp14:anchorId="03D0CBD3" wp14:editId="7C280656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474" name="Textové pol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0CBD3" id="Textové pole 474" o:spid="_x0000_s1111" type="#_x0000_t202" style="position:absolute;margin-left:361.1pt;margin-top:25.8pt;width:88.5pt;height:21.75pt;z-index:25421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5RGmp7ECAABWBQAADgAA&#10;AAAAAAAAAAAAAAAuAgAAZHJzL2Uyb0RvYy54bWxQSwECLQAUAAYACAAAACEAhp/lRt0AAAAJAQAA&#10;DwAAAAAAAAAAAAAAAAALBQAAZHJzL2Rvd25yZXYueG1sUEsFBgAAAAAEAAQA8wAAABUGAAAAAA==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6192" behindDoc="0" locked="0" layoutInCell="1" allowOverlap="1" wp14:anchorId="26880349" wp14:editId="4AF2CCAE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475" name="Textové po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Úklid místnosti </w:t>
                            </w:r>
                          </w:p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80349" id="Textové pole 475" o:spid="_x0000_s1112" type="#_x0000_t202" style="position:absolute;margin-left:-1.1pt;margin-top:25.8pt;width:354.65pt;height:21.75pt;z-index:25421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WGfsg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Úklid místnosti </w:t>
                      </w:r>
                    </w:p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05231" w:rsidRDefault="00D05231" w:rsidP="00D05231">
      <w:pPr>
        <w:spacing w:line="240" w:lineRule="auto"/>
      </w:pP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D05231" w:rsidRDefault="00D05231" w:rsidP="00D05231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D05231" w:rsidRDefault="00D05231" w:rsidP="00D05231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>Pracovníci dodavatelské firmy zajistí úklid učebny včetně hrubého a mokrého úklidu místnosti a nábytku.</w:t>
      </w:r>
      <w:r>
        <w:rPr>
          <w:b/>
          <w:color w:val="FFFFFF" w:themeColor="background1"/>
          <w:sz w:val="24"/>
          <w:szCs w:val="24"/>
        </w:rPr>
        <w:t>RNÁ</w:t>
      </w:r>
    </w:p>
    <w:p w:rsidR="00D05231" w:rsidRDefault="00D05231" w:rsidP="00D05231">
      <w:pPr>
        <w:spacing w:line="240" w:lineRule="auto"/>
        <w:outlineLvl w:val="0"/>
        <w:rPr>
          <w:color w:val="000000" w:themeColor="text1"/>
        </w:rPr>
      </w:pPr>
    </w:p>
    <w:p w:rsidR="000B6C71" w:rsidRPr="00703357" w:rsidRDefault="000B6C71" w:rsidP="002A457E">
      <w:pPr>
        <w:spacing w:line="240" w:lineRule="auto"/>
        <w:jc w:val="center"/>
        <w:outlineLvl w:val="0"/>
        <w:rPr>
          <w:b/>
          <w:color w:val="FF0000"/>
          <w:sz w:val="40"/>
          <w:szCs w:val="40"/>
        </w:rPr>
      </w:pPr>
    </w:p>
    <w:p w:rsidR="00F9577A" w:rsidRPr="00F9577A" w:rsidRDefault="00F9577A" w:rsidP="00F9577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F9577A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>Keramická tabule</w:t>
      </w:r>
    </w:p>
    <w:p w:rsidR="00F9577A" w:rsidRPr="00F9577A" w:rsidRDefault="00F9577A" w:rsidP="00F9577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F9577A">
        <w:rPr>
          <w:rFonts w:ascii="Times New Roman" w:eastAsia="Times New Roman" w:hAnsi="Times New Roman" w:cs="Times New Roman"/>
          <w:color w:val="FF0000"/>
          <w:sz w:val="20"/>
          <w:szCs w:val="20"/>
        </w:rPr>
        <w:t>velikost min. 200x120 cm</w:t>
      </w:r>
    </w:p>
    <w:p w:rsidR="00F9577A" w:rsidRPr="00F9577A" w:rsidRDefault="00F9577A" w:rsidP="00F9577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F9577A"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bílý keramický povrch typu </w:t>
      </w:r>
      <w:proofErr w:type="spellStart"/>
      <w:r w:rsidRPr="00F9577A">
        <w:rPr>
          <w:rFonts w:ascii="Times New Roman" w:eastAsia="Times New Roman" w:hAnsi="Times New Roman" w:cs="Times New Roman"/>
          <w:color w:val="FF0000"/>
          <w:sz w:val="20"/>
          <w:szCs w:val="20"/>
        </w:rPr>
        <w:t>Polyvision</w:t>
      </w:r>
      <w:proofErr w:type="spellEnd"/>
      <w:r w:rsidRPr="00F9577A"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K3 nebo obdobný</w:t>
      </w:r>
    </w:p>
    <w:p w:rsidR="00F9577A" w:rsidRPr="00F9577A" w:rsidRDefault="00F9577A" w:rsidP="00F9577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proofErr w:type="spellStart"/>
      <w:r w:rsidRPr="00F9577A">
        <w:rPr>
          <w:rFonts w:ascii="Times New Roman" w:eastAsia="Times New Roman" w:hAnsi="Times New Roman" w:cs="Times New Roman"/>
          <w:color w:val="FF0000"/>
          <w:sz w:val="20"/>
          <w:szCs w:val="20"/>
        </w:rPr>
        <w:t>popisovatelný</w:t>
      </w:r>
      <w:proofErr w:type="spellEnd"/>
      <w:r w:rsidRPr="00F9577A"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stíratelnými fixy a tekutými křídami</w:t>
      </w:r>
    </w:p>
    <w:p w:rsidR="00F9577A" w:rsidRPr="00F9577A" w:rsidRDefault="00F9577A" w:rsidP="00F9577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F9577A">
        <w:rPr>
          <w:rFonts w:ascii="Times New Roman" w:eastAsia="Times New Roman" w:hAnsi="Times New Roman" w:cs="Times New Roman"/>
          <w:color w:val="FF0000"/>
          <w:sz w:val="20"/>
          <w:szCs w:val="20"/>
        </w:rPr>
        <w:t>hliníkové orámování, plastové či hliníkové rožky</w:t>
      </w:r>
    </w:p>
    <w:p w:rsidR="00F9577A" w:rsidRPr="00F9577A" w:rsidRDefault="00F9577A" w:rsidP="00F9577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F9577A">
        <w:rPr>
          <w:rFonts w:ascii="Times New Roman" w:eastAsia="Times New Roman" w:hAnsi="Times New Roman" w:cs="Times New Roman"/>
          <w:color w:val="FF0000"/>
          <w:sz w:val="20"/>
          <w:szCs w:val="20"/>
        </w:rPr>
        <w:t>pevné uchycení na zdi</w:t>
      </w:r>
    </w:p>
    <w:p w:rsidR="00F9577A" w:rsidRPr="00F9577A" w:rsidRDefault="00F9577A" w:rsidP="00F9577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F9577A"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záruka na povrch tabule 20 let </w:t>
      </w:r>
    </w:p>
    <w:p w:rsidR="00F9577A" w:rsidRPr="00F9577A" w:rsidRDefault="00F9577A" w:rsidP="00F9577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F9577A">
        <w:rPr>
          <w:rFonts w:ascii="Times New Roman" w:eastAsia="Times New Roman" w:hAnsi="Times New Roman" w:cs="Times New Roman"/>
          <w:color w:val="FF0000"/>
          <w:sz w:val="20"/>
          <w:szCs w:val="20"/>
        </w:rPr>
        <w:t>včetně montáže tabule</w:t>
      </w:r>
    </w:p>
    <w:p w:rsidR="00F9577A" w:rsidRDefault="00F9577A" w:rsidP="002A457E">
      <w:pPr>
        <w:spacing w:line="240" w:lineRule="auto"/>
        <w:jc w:val="center"/>
        <w:outlineLvl w:val="0"/>
        <w:rPr>
          <w:b/>
          <w:color w:val="000000" w:themeColor="text1"/>
          <w:sz w:val="40"/>
          <w:szCs w:val="40"/>
        </w:rPr>
      </w:pPr>
    </w:p>
    <w:p w:rsidR="000B6C71" w:rsidRDefault="000B6C71" w:rsidP="002A457E">
      <w:pPr>
        <w:spacing w:line="240" w:lineRule="auto"/>
        <w:jc w:val="center"/>
        <w:outlineLvl w:val="0"/>
        <w:rPr>
          <w:b/>
          <w:color w:val="000000" w:themeColor="text1"/>
          <w:sz w:val="40"/>
          <w:szCs w:val="40"/>
        </w:rPr>
      </w:pPr>
    </w:p>
    <w:p w:rsidR="002A457E" w:rsidRDefault="002A457E" w:rsidP="002A457E">
      <w:pPr>
        <w:spacing w:line="240" w:lineRule="auto"/>
        <w:jc w:val="center"/>
        <w:outlineLvl w:val="0"/>
        <w:rPr>
          <w:b/>
          <w:color w:val="000000" w:themeColor="text1"/>
          <w:sz w:val="40"/>
          <w:szCs w:val="40"/>
        </w:rPr>
      </w:pPr>
      <w:r w:rsidRPr="00F25B12">
        <w:rPr>
          <w:b/>
          <w:color w:val="000000" w:themeColor="text1"/>
          <w:sz w:val="40"/>
          <w:szCs w:val="40"/>
        </w:rPr>
        <w:t>Technické podmínky pro realizaci</w:t>
      </w:r>
    </w:p>
    <w:p w:rsidR="002A457E" w:rsidRDefault="002A457E" w:rsidP="002A457E">
      <w:pPr>
        <w:tabs>
          <w:tab w:val="left" w:pos="3825"/>
        </w:tabs>
        <w:spacing w:line="240" w:lineRule="auto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Dodavatel musí nabídnout uživateli před realizací výběr ze vzorků a barevných odstínu.</w:t>
      </w:r>
      <w:r w:rsidR="00BB2BC3">
        <w:rPr>
          <w:b/>
          <w:sz w:val="28"/>
          <w:szCs w:val="28"/>
        </w:rPr>
        <w:t xml:space="preserve"> </w:t>
      </w:r>
      <w:r w:rsidR="00D05231">
        <w:rPr>
          <w:b/>
          <w:sz w:val="28"/>
          <w:szCs w:val="28"/>
        </w:rPr>
        <w:t>Barevné provedení učebny a kabinetu</w:t>
      </w:r>
      <w:r>
        <w:rPr>
          <w:b/>
          <w:sz w:val="28"/>
          <w:szCs w:val="28"/>
        </w:rPr>
        <w:t xml:space="preserve"> je doporučující.</w:t>
      </w:r>
      <w:r w:rsidR="00BB2BC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Vybavení a zařízení musí splňovat i technické požadavky uživatele nejenom provozní, ale i  uživatelskou bezpečnost. </w:t>
      </w:r>
    </w:p>
    <w:p w:rsidR="002A457E" w:rsidRPr="00205579" w:rsidRDefault="00D05231" w:rsidP="002A457E">
      <w:pPr>
        <w:tabs>
          <w:tab w:val="left" w:pos="3825"/>
        </w:tabs>
        <w:spacing w:line="240" w:lineRule="auto"/>
        <w:outlineLvl w:val="0"/>
        <w:rPr>
          <w:b/>
          <w:noProof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    Součástí dodávky </w:t>
      </w:r>
      <w:r w:rsidR="002A457E">
        <w:rPr>
          <w:b/>
          <w:sz w:val="28"/>
          <w:szCs w:val="28"/>
        </w:rPr>
        <w:t xml:space="preserve"> je kompletní dovoz nábytku,</w:t>
      </w:r>
      <w:r w:rsidR="00BB2BC3">
        <w:rPr>
          <w:b/>
          <w:sz w:val="28"/>
          <w:szCs w:val="28"/>
        </w:rPr>
        <w:t xml:space="preserve"> </w:t>
      </w:r>
      <w:r w:rsidR="002A457E">
        <w:rPr>
          <w:b/>
          <w:sz w:val="28"/>
          <w:szCs w:val="28"/>
        </w:rPr>
        <w:t xml:space="preserve">dopravní náklady na montážní </w:t>
      </w:r>
      <w:proofErr w:type="gramStart"/>
      <w:r w:rsidR="002A457E">
        <w:rPr>
          <w:b/>
          <w:sz w:val="28"/>
          <w:szCs w:val="28"/>
        </w:rPr>
        <w:t>pracovníky ,noclehy</w:t>
      </w:r>
      <w:proofErr w:type="gramEnd"/>
      <w:r w:rsidR="002A457E">
        <w:rPr>
          <w:b/>
          <w:sz w:val="28"/>
          <w:szCs w:val="28"/>
        </w:rPr>
        <w:t>,</w:t>
      </w:r>
      <w:r w:rsidR="00BB2BC3">
        <w:rPr>
          <w:b/>
          <w:sz w:val="28"/>
          <w:szCs w:val="28"/>
        </w:rPr>
        <w:t xml:space="preserve"> </w:t>
      </w:r>
      <w:r w:rsidR="002A457E">
        <w:rPr>
          <w:b/>
          <w:sz w:val="28"/>
          <w:szCs w:val="28"/>
        </w:rPr>
        <w:t>stravné a celková montáž nábytku.</w:t>
      </w:r>
      <w:r w:rsidR="00BB2BC3">
        <w:rPr>
          <w:b/>
          <w:sz w:val="28"/>
          <w:szCs w:val="28"/>
        </w:rPr>
        <w:t xml:space="preserve"> </w:t>
      </w:r>
      <w:r w:rsidR="002A457E">
        <w:rPr>
          <w:b/>
          <w:sz w:val="28"/>
          <w:szCs w:val="28"/>
        </w:rPr>
        <w:t xml:space="preserve">Součástí dodávky nábytku je i odborné </w:t>
      </w:r>
      <w:proofErr w:type="spellStart"/>
      <w:r w:rsidR="002A457E">
        <w:rPr>
          <w:b/>
          <w:sz w:val="28"/>
          <w:szCs w:val="28"/>
        </w:rPr>
        <w:t>dopojení</w:t>
      </w:r>
      <w:proofErr w:type="spellEnd"/>
      <w:r w:rsidR="002A457E">
        <w:rPr>
          <w:b/>
          <w:sz w:val="28"/>
          <w:szCs w:val="28"/>
        </w:rPr>
        <w:t xml:space="preserve"> médií v nábytku jako voda,</w:t>
      </w:r>
      <w:r w:rsidR="00BB2BC3">
        <w:rPr>
          <w:b/>
          <w:sz w:val="28"/>
          <w:szCs w:val="28"/>
        </w:rPr>
        <w:t xml:space="preserve"> </w:t>
      </w:r>
      <w:r w:rsidR="002A457E">
        <w:rPr>
          <w:b/>
          <w:sz w:val="28"/>
          <w:szCs w:val="28"/>
        </w:rPr>
        <w:t>odpady a elektroinstalace včetně potřebných revizí.</w:t>
      </w:r>
      <w:r w:rsidR="002A457E" w:rsidRPr="00205579">
        <w:rPr>
          <w:noProof/>
          <w:color w:val="000000" w:themeColor="text1"/>
        </w:rPr>
        <w:t xml:space="preserve"> </w:t>
      </w:r>
      <w:r w:rsidR="002A457E">
        <w:rPr>
          <w:b/>
          <w:noProof/>
          <w:color w:val="000000" w:themeColor="text1"/>
          <w:sz w:val="28"/>
          <w:szCs w:val="28"/>
        </w:rPr>
        <w:t xml:space="preserve">Dodavatel interiéru </w:t>
      </w:r>
      <w:r w:rsidR="002A457E" w:rsidRPr="00205579">
        <w:rPr>
          <w:b/>
          <w:noProof/>
          <w:color w:val="000000" w:themeColor="text1"/>
          <w:sz w:val="28"/>
          <w:szCs w:val="28"/>
        </w:rPr>
        <w:t xml:space="preserve"> provede hrubý a čistý úklid místnosti suchým a mokrým procesem.</w:t>
      </w:r>
    </w:p>
    <w:p w:rsidR="002A457E" w:rsidRDefault="002A457E" w:rsidP="002A457E">
      <w:pPr>
        <w:tabs>
          <w:tab w:val="left" w:pos="3825"/>
        </w:tabs>
        <w:spacing w:line="240" w:lineRule="auto"/>
        <w:outlineLvl w:val="0"/>
        <w:rPr>
          <w:b/>
          <w:noProof/>
          <w:color w:val="000000" w:themeColor="text1"/>
          <w:sz w:val="28"/>
          <w:szCs w:val="28"/>
        </w:rPr>
      </w:pPr>
      <w:r w:rsidRPr="00B25CCD">
        <w:rPr>
          <w:b/>
          <w:sz w:val="28"/>
          <w:szCs w:val="28"/>
          <w:u w:val="single"/>
        </w:rPr>
        <w:t xml:space="preserve">Dodavatel je povinen si po stavební rekonstrukci zaměřit učebny a v případě kolizních </w:t>
      </w:r>
      <w:proofErr w:type="gramStart"/>
      <w:r w:rsidRPr="00B25CCD">
        <w:rPr>
          <w:b/>
          <w:sz w:val="28"/>
          <w:szCs w:val="28"/>
          <w:u w:val="single"/>
        </w:rPr>
        <w:t>rozměrů ,</w:t>
      </w:r>
      <w:r w:rsidR="00D05231" w:rsidRPr="00B25CCD">
        <w:rPr>
          <w:b/>
          <w:sz w:val="28"/>
          <w:szCs w:val="28"/>
          <w:u w:val="single"/>
        </w:rPr>
        <w:t xml:space="preserve"> </w:t>
      </w:r>
      <w:r w:rsidRPr="00B25CCD">
        <w:rPr>
          <w:b/>
          <w:sz w:val="28"/>
          <w:szCs w:val="28"/>
          <w:u w:val="single"/>
        </w:rPr>
        <w:t>upravit</w:t>
      </w:r>
      <w:proofErr w:type="gramEnd"/>
      <w:r w:rsidRPr="00B25CCD">
        <w:rPr>
          <w:b/>
          <w:sz w:val="28"/>
          <w:szCs w:val="28"/>
          <w:u w:val="single"/>
        </w:rPr>
        <w:t xml:space="preserve"> výrobní výkresy nábytků a dalšího vybavení v součinnosti se zadavatelem zakázky a projektantem interiéru a stavby</w:t>
      </w:r>
      <w:r>
        <w:rPr>
          <w:b/>
          <w:sz w:val="28"/>
          <w:szCs w:val="28"/>
        </w:rPr>
        <w:t>.</w:t>
      </w:r>
    </w:p>
    <w:p w:rsidR="002A457E" w:rsidRDefault="002A457E" w:rsidP="002A457E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p w:rsidR="00734F66" w:rsidRDefault="00734F66" w:rsidP="00734F66">
      <w:pPr>
        <w:spacing w:line="240" w:lineRule="auto"/>
        <w:outlineLvl w:val="0"/>
        <w:rPr>
          <w:color w:val="000000" w:themeColor="text1"/>
        </w:rPr>
      </w:pPr>
    </w:p>
    <w:p w:rsidR="002465A2" w:rsidRDefault="002465A2" w:rsidP="002D4396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sectPr w:rsidR="002465A2" w:rsidSect="00B87BC5">
      <w:footerReference w:type="default" r:id="rId10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7A0" w:rsidRDefault="000607A0" w:rsidP="00112FBA">
      <w:pPr>
        <w:spacing w:after="0" w:line="240" w:lineRule="auto"/>
      </w:pPr>
      <w:r>
        <w:separator/>
      </w:r>
    </w:p>
  </w:endnote>
  <w:endnote w:type="continuationSeparator" w:id="0">
    <w:p w:rsidR="000607A0" w:rsidRDefault="000607A0" w:rsidP="001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98512"/>
      <w:docPartObj>
        <w:docPartGallery w:val="Page Numbers (Bottom of Page)"/>
        <w:docPartUnique/>
      </w:docPartObj>
    </w:sdtPr>
    <w:sdtEndPr/>
    <w:sdtContent>
      <w:p w:rsidR="00623FF8" w:rsidRDefault="00623FF8">
        <w:pPr>
          <w:pStyle w:val="Zpat"/>
        </w:pPr>
        <w:r>
          <w:rPr>
            <w:rFonts w:asciiTheme="majorHAnsi" w:hAnsiTheme="majorHAns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779298E8" wp14:editId="4E00EC00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0" b="0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55000"/>
                                    <a:lumOff val="4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FF8" w:rsidRDefault="00623FF8">
                              <w:pPr>
                                <w:pStyle w:val="Zpat"/>
                                <w:pBdr>
                                  <w:top w:val="single" w:sz="12" w:space="1" w:color="9BBB59" w:themeColor="accent3"/>
                                  <w:bottom w:val="single" w:sz="48" w:space="1" w:color="9BBB59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24315A" w:rsidRPr="0024315A">
                                <w:rPr>
                                  <w:noProof/>
                                  <w:sz w:val="28"/>
                                  <w:szCs w:val="28"/>
                                </w:rPr>
                                <w:t>7</w:t>
                              </w:r>
                              <w:r>
                                <w:rPr>
                                  <w:noProof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79298E8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" o:spid="_x0000_s1113" type="#_x0000_t176" style="position:absolute;margin-left:0;margin-top:0;width:40.35pt;height:34.7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" filled="f" fillcolor="#4f81bd [3204]" stroked="f" strokecolor="#737373 [1789]">
                  <v:textbox>
                    <w:txbxContent>
                      <w:p w:rsidR="00623FF8" w:rsidRDefault="00623FF8">
                        <w:pPr>
                          <w:pStyle w:val="Zpat"/>
                          <w:pBdr>
                            <w:top w:val="single" w:sz="12" w:space="1" w:color="9BBB59" w:themeColor="accent3"/>
                            <w:bottom w:val="single" w:sz="48" w:space="1" w:color="9BBB59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24315A" w:rsidRPr="0024315A">
                          <w:rPr>
                            <w:noProof/>
                            <w:sz w:val="28"/>
                            <w:szCs w:val="28"/>
                          </w:rPr>
                          <w:t>7</w:t>
                        </w:r>
                        <w:r>
                          <w:rPr>
                            <w:noProof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7A0" w:rsidRDefault="000607A0" w:rsidP="00112FBA">
      <w:pPr>
        <w:spacing w:after="0" w:line="240" w:lineRule="auto"/>
      </w:pPr>
      <w:r>
        <w:separator/>
      </w:r>
    </w:p>
  </w:footnote>
  <w:footnote w:type="continuationSeparator" w:id="0">
    <w:p w:rsidR="000607A0" w:rsidRDefault="000607A0" w:rsidP="001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47D81"/>
    <w:multiLevelType w:val="multilevel"/>
    <w:tmpl w:val="376E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0E4F08"/>
    <w:multiLevelType w:val="multilevel"/>
    <w:tmpl w:val="6F800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28747A"/>
    <w:multiLevelType w:val="multilevel"/>
    <w:tmpl w:val="94DE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973ACD"/>
    <w:multiLevelType w:val="multilevel"/>
    <w:tmpl w:val="9C16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DC1CE2"/>
    <w:multiLevelType w:val="multilevel"/>
    <w:tmpl w:val="7024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2849C1"/>
    <w:multiLevelType w:val="multilevel"/>
    <w:tmpl w:val="69681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634D69"/>
    <w:multiLevelType w:val="multilevel"/>
    <w:tmpl w:val="051EC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2B2E22"/>
    <w:multiLevelType w:val="multilevel"/>
    <w:tmpl w:val="09F2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8F422D"/>
    <w:multiLevelType w:val="multilevel"/>
    <w:tmpl w:val="F4842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4E27A3"/>
    <w:multiLevelType w:val="hybridMultilevel"/>
    <w:tmpl w:val="B6043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B17541"/>
    <w:multiLevelType w:val="multilevel"/>
    <w:tmpl w:val="03FEA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2F5065"/>
    <w:multiLevelType w:val="multilevel"/>
    <w:tmpl w:val="E71A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981F6E"/>
    <w:multiLevelType w:val="multilevel"/>
    <w:tmpl w:val="DAA0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85D60C6"/>
    <w:multiLevelType w:val="multilevel"/>
    <w:tmpl w:val="D2583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0"/>
  </w:num>
  <w:num w:numId="5">
    <w:abstractNumId w:val="12"/>
  </w:num>
  <w:num w:numId="6">
    <w:abstractNumId w:val="13"/>
  </w:num>
  <w:num w:numId="7">
    <w:abstractNumId w:val="4"/>
  </w:num>
  <w:num w:numId="8">
    <w:abstractNumId w:val="5"/>
  </w:num>
  <w:num w:numId="9">
    <w:abstractNumId w:val="0"/>
  </w:num>
  <w:num w:numId="10">
    <w:abstractNumId w:val="9"/>
  </w:num>
  <w:num w:numId="11">
    <w:abstractNumId w:val="7"/>
  </w:num>
  <w:num w:numId="12">
    <w:abstractNumId w:val="7"/>
  </w:num>
  <w:num w:numId="13">
    <w:abstractNumId w:val="0"/>
  </w:num>
  <w:num w:numId="14">
    <w:abstractNumId w:val="0"/>
  </w:num>
  <w:num w:numId="15">
    <w:abstractNumId w:val="1"/>
  </w:num>
  <w:num w:numId="16">
    <w:abstractNumId w:val="6"/>
  </w:num>
  <w:num w:numId="17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těpáníková Martina">
    <w15:presenceInfo w15:providerId="AD" w15:userId="S-1-5-21-1313150949-1308233450-926709054-124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FBA"/>
    <w:rsid w:val="00005AE4"/>
    <w:rsid w:val="00007FAE"/>
    <w:rsid w:val="00014D07"/>
    <w:rsid w:val="000153E1"/>
    <w:rsid w:val="00017259"/>
    <w:rsid w:val="0002013B"/>
    <w:rsid w:val="00020571"/>
    <w:rsid w:val="00023180"/>
    <w:rsid w:val="000243A6"/>
    <w:rsid w:val="00024D37"/>
    <w:rsid w:val="00024DF0"/>
    <w:rsid w:val="00026929"/>
    <w:rsid w:val="0003288F"/>
    <w:rsid w:val="00032931"/>
    <w:rsid w:val="00037CA8"/>
    <w:rsid w:val="0004019D"/>
    <w:rsid w:val="000454AF"/>
    <w:rsid w:val="00047427"/>
    <w:rsid w:val="00050343"/>
    <w:rsid w:val="00051AA1"/>
    <w:rsid w:val="00053BEB"/>
    <w:rsid w:val="00053D90"/>
    <w:rsid w:val="00055BDE"/>
    <w:rsid w:val="000566F3"/>
    <w:rsid w:val="000607A0"/>
    <w:rsid w:val="0006141C"/>
    <w:rsid w:val="00061A45"/>
    <w:rsid w:val="00062088"/>
    <w:rsid w:val="00062BB0"/>
    <w:rsid w:val="000641DB"/>
    <w:rsid w:val="0007266B"/>
    <w:rsid w:val="00072ECC"/>
    <w:rsid w:val="00073D80"/>
    <w:rsid w:val="000740E0"/>
    <w:rsid w:val="00074BF3"/>
    <w:rsid w:val="00077375"/>
    <w:rsid w:val="00083DA8"/>
    <w:rsid w:val="00087E89"/>
    <w:rsid w:val="00090239"/>
    <w:rsid w:val="000A0F01"/>
    <w:rsid w:val="000A4B49"/>
    <w:rsid w:val="000B1084"/>
    <w:rsid w:val="000B1C95"/>
    <w:rsid w:val="000B23D2"/>
    <w:rsid w:val="000B260D"/>
    <w:rsid w:val="000B2B87"/>
    <w:rsid w:val="000B327C"/>
    <w:rsid w:val="000B6C71"/>
    <w:rsid w:val="000B6C85"/>
    <w:rsid w:val="000C05DD"/>
    <w:rsid w:val="000C2D27"/>
    <w:rsid w:val="000C3A0C"/>
    <w:rsid w:val="000C7E01"/>
    <w:rsid w:val="000D02EC"/>
    <w:rsid w:val="000D5405"/>
    <w:rsid w:val="000D7B7E"/>
    <w:rsid w:val="000D7FB8"/>
    <w:rsid w:val="000E04DF"/>
    <w:rsid w:val="000E0512"/>
    <w:rsid w:val="000E0D64"/>
    <w:rsid w:val="000E1A67"/>
    <w:rsid w:val="000E4918"/>
    <w:rsid w:val="000E7532"/>
    <w:rsid w:val="000F027E"/>
    <w:rsid w:val="000F6ADB"/>
    <w:rsid w:val="000F7362"/>
    <w:rsid w:val="00100D4D"/>
    <w:rsid w:val="001021AD"/>
    <w:rsid w:val="001036A2"/>
    <w:rsid w:val="00104BC3"/>
    <w:rsid w:val="00105F2E"/>
    <w:rsid w:val="0011099D"/>
    <w:rsid w:val="00111C92"/>
    <w:rsid w:val="0011230F"/>
    <w:rsid w:val="00112D56"/>
    <w:rsid w:val="00112FBA"/>
    <w:rsid w:val="00114D3A"/>
    <w:rsid w:val="00117D64"/>
    <w:rsid w:val="001201DD"/>
    <w:rsid w:val="00122DEC"/>
    <w:rsid w:val="001304E3"/>
    <w:rsid w:val="0013364B"/>
    <w:rsid w:val="001363D2"/>
    <w:rsid w:val="00140D92"/>
    <w:rsid w:val="001428D1"/>
    <w:rsid w:val="00146FD6"/>
    <w:rsid w:val="001548F6"/>
    <w:rsid w:val="001701BC"/>
    <w:rsid w:val="00171EAD"/>
    <w:rsid w:val="00185240"/>
    <w:rsid w:val="00186B86"/>
    <w:rsid w:val="00191617"/>
    <w:rsid w:val="00195DE4"/>
    <w:rsid w:val="00197DA3"/>
    <w:rsid w:val="001A228A"/>
    <w:rsid w:val="001A3D40"/>
    <w:rsid w:val="001A3D71"/>
    <w:rsid w:val="001A4389"/>
    <w:rsid w:val="001A54A6"/>
    <w:rsid w:val="001A61FF"/>
    <w:rsid w:val="001A69A2"/>
    <w:rsid w:val="001A75EA"/>
    <w:rsid w:val="001A7B55"/>
    <w:rsid w:val="001B0188"/>
    <w:rsid w:val="001B10D7"/>
    <w:rsid w:val="001B150E"/>
    <w:rsid w:val="001B1BEE"/>
    <w:rsid w:val="001B379D"/>
    <w:rsid w:val="001C0EC1"/>
    <w:rsid w:val="001C191A"/>
    <w:rsid w:val="001C482E"/>
    <w:rsid w:val="001C4A87"/>
    <w:rsid w:val="001D1BC7"/>
    <w:rsid w:val="001D2BA5"/>
    <w:rsid w:val="001D42F4"/>
    <w:rsid w:val="001D43B9"/>
    <w:rsid w:val="001D72FF"/>
    <w:rsid w:val="001E06FF"/>
    <w:rsid w:val="001E251B"/>
    <w:rsid w:val="001E2CB6"/>
    <w:rsid w:val="001E5AA7"/>
    <w:rsid w:val="001E6353"/>
    <w:rsid w:val="001F02BC"/>
    <w:rsid w:val="001F23FF"/>
    <w:rsid w:val="001F3DB0"/>
    <w:rsid w:val="00202263"/>
    <w:rsid w:val="00202F72"/>
    <w:rsid w:val="00205579"/>
    <w:rsid w:val="00205603"/>
    <w:rsid w:val="0020753E"/>
    <w:rsid w:val="002077C2"/>
    <w:rsid w:val="00211793"/>
    <w:rsid w:val="00211951"/>
    <w:rsid w:val="00214DE7"/>
    <w:rsid w:val="002234E4"/>
    <w:rsid w:val="00227F54"/>
    <w:rsid w:val="0023087E"/>
    <w:rsid w:val="002308A9"/>
    <w:rsid w:val="00232B5F"/>
    <w:rsid w:val="00232EB5"/>
    <w:rsid w:val="0023409B"/>
    <w:rsid w:val="002352BC"/>
    <w:rsid w:val="00241B1E"/>
    <w:rsid w:val="0024315A"/>
    <w:rsid w:val="00243850"/>
    <w:rsid w:val="002465A2"/>
    <w:rsid w:val="0024784D"/>
    <w:rsid w:val="0025174E"/>
    <w:rsid w:val="00252B6A"/>
    <w:rsid w:val="00253603"/>
    <w:rsid w:val="00257D06"/>
    <w:rsid w:val="00260E58"/>
    <w:rsid w:val="00261CA3"/>
    <w:rsid w:val="00263A2D"/>
    <w:rsid w:val="00270740"/>
    <w:rsid w:val="00270934"/>
    <w:rsid w:val="002764BF"/>
    <w:rsid w:val="00276FA4"/>
    <w:rsid w:val="00281EEC"/>
    <w:rsid w:val="00281F4B"/>
    <w:rsid w:val="00282A49"/>
    <w:rsid w:val="00287249"/>
    <w:rsid w:val="00287F43"/>
    <w:rsid w:val="00291C51"/>
    <w:rsid w:val="0029225C"/>
    <w:rsid w:val="00294AAA"/>
    <w:rsid w:val="002958A0"/>
    <w:rsid w:val="00296ADC"/>
    <w:rsid w:val="00297D98"/>
    <w:rsid w:val="002A0289"/>
    <w:rsid w:val="002A2E1D"/>
    <w:rsid w:val="002A339F"/>
    <w:rsid w:val="002A38D7"/>
    <w:rsid w:val="002A457E"/>
    <w:rsid w:val="002A703D"/>
    <w:rsid w:val="002B085E"/>
    <w:rsid w:val="002B5869"/>
    <w:rsid w:val="002B7151"/>
    <w:rsid w:val="002B7CB4"/>
    <w:rsid w:val="002D07A1"/>
    <w:rsid w:val="002D0BFF"/>
    <w:rsid w:val="002D17BF"/>
    <w:rsid w:val="002D2ED7"/>
    <w:rsid w:val="002D4396"/>
    <w:rsid w:val="002D53F2"/>
    <w:rsid w:val="002D5558"/>
    <w:rsid w:val="002D55BA"/>
    <w:rsid w:val="002D580E"/>
    <w:rsid w:val="002E266A"/>
    <w:rsid w:val="002E3390"/>
    <w:rsid w:val="002E4C7A"/>
    <w:rsid w:val="002E55CE"/>
    <w:rsid w:val="002F1B44"/>
    <w:rsid w:val="002F4E43"/>
    <w:rsid w:val="002F679E"/>
    <w:rsid w:val="0031088B"/>
    <w:rsid w:val="00313D01"/>
    <w:rsid w:val="00315CD3"/>
    <w:rsid w:val="003215FF"/>
    <w:rsid w:val="00323E24"/>
    <w:rsid w:val="003245F5"/>
    <w:rsid w:val="00326821"/>
    <w:rsid w:val="00326E8F"/>
    <w:rsid w:val="003304F4"/>
    <w:rsid w:val="003321D1"/>
    <w:rsid w:val="00345B4E"/>
    <w:rsid w:val="00346B00"/>
    <w:rsid w:val="0035317A"/>
    <w:rsid w:val="00353BF1"/>
    <w:rsid w:val="00354C48"/>
    <w:rsid w:val="00355614"/>
    <w:rsid w:val="00355954"/>
    <w:rsid w:val="00355B45"/>
    <w:rsid w:val="0036188F"/>
    <w:rsid w:val="00361D2C"/>
    <w:rsid w:val="00365446"/>
    <w:rsid w:val="003654B6"/>
    <w:rsid w:val="0036710F"/>
    <w:rsid w:val="003712CE"/>
    <w:rsid w:val="00371D2E"/>
    <w:rsid w:val="00373396"/>
    <w:rsid w:val="003738B3"/>
    <w:rsid w:val="00373AE4"/>
    <w:rsid w:val="00373BBD"/>
    <w:rsid w:val="00385ED0"/>
    <w:rsid w:val="003871DC"/>
    <w:rsid w:val="003920CD"/>
    <w:rsid w:val="00394240"/>
    <w:rsid w:val="003942DC"/>
    <w:rsid w:val="00394D6D"/>
    <w:rsid w:val="003A0E98"/>
    <w:rsid w:val="003B339C"/>
    <w:rsid w:val="003B783A"/>
    <w:rsid w:val="003C14BB"/>
    <w:rsid w:val="003C1B9A"/>
    <w:rsid w:val="003C246E"/>
    <w:rsid w:val="003C254C"/>
    <w:rsid w:val="003C6166"/>
    <w:rsid w:val="003C780F"/>
    <w:rsid w:val="003D1B6B"/>
    <w:rsid w:val="003D1CCD"/>
    <w:rsid w:val="003D2256"/>
    <w:rsid w:val="003D28A1"/>
    <w:rsid w:val="003D74CC"/>
    <w:rsid w:val="003E1467"/>
    <w:rsid w:val="003F0610"/>
    <w:rsid w:val="003F202B"/>
    <w:rsid w:val="003F256C"/>
    <w:rsid w:val="003F40DA"/>
    <w:rsid w:val="003F579E"/>
    <w:rsid w:val="00400A94"/>
    <w:rsid w:val="00406C04"/>
    <w:rsid w:val="004139F3"/>
    <w:rsid w:val="0041696E"/>
    <w:rsid w:val="004237FF"/>
    <w:rsid w:val="00423DA9"/>
    <w:rsid w:val="004262BE"/>
    <w:rsid w:val="00427580"/>
    <w:rsid w:val="00433C34"/>
    <w:rsid w:val="00434BB1"/>
    <w:rsid w:val="004407A7"/>
    <w:rsid w:val="004407C3"/>
    <w:rsid w:val="00440BD9"/>
    <w:rsid w:val="004523F2"/>
    <w:rsid w:val="00453CA8"/>
    <w:rsid w:val="004544FE"/>
    <w:rsid w:val="0046564C"/>
    <w:rsid w:val="00466760"/>
    <w:rsid w:val="00467F85"/>
    <w:rsid w:val="00471039"/>
    <w:rsid w:val="00471635"/>
    <w:rsid w:val="0047318A"/>
    <w:rsid w:val="00475BF7"/>
    <w:rsid w:val="004801A3"/>
    <w:rsid w:val="00480BE4"/>
    <w:rsid w:val="00484349"/>
    <w:rsid w:val="0048479D"/>
    <w:rsid w:val="00486090"/>
    <w:rsid w:val="004909DF"/>
    <w:rsid w:val="004934C6"/>
    <w:rsid w:val="00495DFF"/>
    <w:rsid w:val="00496252"/>
    <w:rsid w:val="0049645E"/>
    <w:rsid w:val="00496981"/>
    <w:rsid w:val="00497196"/>
    <w:rsid w:val="004973BE"/>
    <w:rsid w:val="004B049A"/>
    <w:rsid w:val="004B27DD"/>
    <w:rsid w:val="004B283B"/>
    <w:rsid w:val="004B3AB4"/>
    <w:rsid w:val="004B4ACA"/>
    <w:rsid w:val="004B52C8"/>
    <w:rsid w:val="004B5361"/>
    <w:rsid w:val="004C2A40"/>
    <w:rsid w:val="004C3AC3"/>
    <w:rsid w:val="004C3C6D"/>
    <w:rsid w:val="004C65A0"/>
    <w:rsid w:val="004C7707"/>
    <w:rsid w:val="004D2455"/>
    <w:rsid w:val="004D2CF6"/>
    <w:rsid w:val="004D78A3"/>
    <w:rsid w:val="004E2993"/>
    <w:rsid w:val="004F24E1"/>
    <w:rsid w:val="004F30AE"/>
    <w:rsid w:val="00500336"/>
    <w:rsid w:val="00501E08"/>
    <w:rsid w:val="0050660C"/>
    <w:rsid w:val="005075F5"/>
    <w:rsid w:val="00511525"/>
    <w:rsid w:val="00511598"/>
    <w:rsid w:val="00511735"/>
    <w:rsid w:val="00520DF2"/>
    <w:rsid w:val="005228D1"/>
    <w:rsid w:val="00523013"/>
    <w:rsid w:val="0052767E"/>
    <w:rsid w:val="0053026D"/>
    <w:rsid w:val="00534138"/>
    <w:rsid w:val="00534EAA"/>
    <w:rsid w:val="00535107"/>
    <w:rsid w:val="005379AF"/>
    <w:rsid w:val="00540A16"/>
    <w:rsid w:val="00541401"/>
    <w:rsid w:val="00542BE8"/>
    <w:rsid w:val="00551287"/>
    <w:rsid w:val="00552AF2"/>
    <w:rsid w:val="00554832"/>
    <w:rsid w:val="00555BC8"/>
    <w:rsid w:val="0055647A"/>
    <w:rsid w:val="005564F6"/>
    <w:rsid w:val="0057055E"/>
    <w:rsid w:val="0057273A"/>
    <w:rsid w:val="0057335D"/>
    <w:rsid w:val="0057340C"/>
    <w:rsid w:val="00575E57"/>
    <w:rsid w:val="00580A11"/>
    <w:rsid w:val="00582252"/>
    <w:rsid w:val="00584757"/>
    <w:rsid w:val="00590E02"/>
    <w:rsid w:val="0059201C"/>
    <w:rsid w:val="005968F2"/>
    <w:rsid w:val="005A0752"/>
    <w:rsid w:val="005A21EB"/>
    <w:rsid w:val="005A3BBD"/>
    <w:rsid w:val="005A56C7"/>
    <w:rsid w:val="005B01CD"/>
    <w:rsid w:val="005B09B1"/>
    <w:rsid w:val="005B09CF"/>
    <w:rsid w:val="005B0B88"/>
    <w:rsid w:val="005B1344"/>
    <w:rsid w:val="005B15A2"/>
    <w:rsid w:val="005B47E9"/>
    <w:rsid w:val="005B4CDE"/>
    <w:rsid w:val="005C31D2"/>
    <w:rsid w:val="005C4CBE"/>
    <w:rsid w:val="005C4E72"/>
    <w:rsid w:val="005C7DA0"/>
    <w:rsid w:val="005D5A59"/>
    <w:rsid w:val="005D7661"/>
    <w:rsid w:val="005E5A20"/>
    <w:rsid w:val="005F248A"/>
    <w:rsid w:val="005F2611"/>
    <w:rsid w:val="005F3C19"/>
    <w:rsid w:val="005F6731"/>
    <w:rsid w:val="00603384"/>
    <w:rsid w:val="0060383C"/>
    <w:rsid w:val="006107D3"/>
    <w:rsid w:val="00613A1C"/>
    <w:rsid w:val="00613DE2"/>
    <w:rsid w:val="00616791"/>
    <w:rsid w:val="00620A24"/>
    <w:rsid w:val="00620A28"/>
    <w:rsid w:val="00621772"/>
    <w:rsid w:val="00623FF8"/>
    <w:rsid w:val="00624885"/>
    <w:rsid w:val="0062657B"/>
    <w:rsid w:val="00627AF6"/>
    <w:rsid w:val="006301DF"/>
    <w:rsid w:val="0063121F"/>
    <w:rsid w:val="006326CC"/>
    <w:rsid w:val="00633766"/>
    <w:rsid w:val="00635E73"/>
    <w:rsid w:val="0064340B"/>
    <w:rsid w:val="00643AF3"/>
    <w:rsid w:val="0064752D"/>
    <w:rsid w:val="006475AE"/>
    <w:rsid w:val="0065122B"/>
    <w:rsid w:val="00651C37"/>
    <w:rsid w:val="00654617"/>
    <w:rsid w:val="0065486F"/>
    <w:rsid w:val="00655E93"/>
    <w:rsid w:val="00656F51"/>
    <w:rsid w:val="0066045C"/>
    <w:rsid w:val="00663AFA"/>
    <w:rsid w:val="0067020B"/>
    <w:rsid w:val="0067070B"/>
    <w:rsid w:val="0067111E"/>
    <w:rsid w:val="0067664C"/>
    <w:rsid w:val="00680FCC"/>
    <w:rsid w:val="0068136B"/>
    <w:rsid w:val="00681566"/>
    <w:rsid w:val="00682C14"/>
    <w:rsid w:val="006844C8"/>
    <w:rsid w:val="00690211"/>
    <w:rsid w:val="006956F4"/>
    <w:rsid w:val="006975F4"/>
    <w:rsid w:val="006A2048"/>
    <w:rsid w:val="006A280F"/>
    <w:rsid w:val="006A2BC8"/>
    <w:rsid w:val="006A3E56"/>
    <w:rsid w:val="006A7200"/>
    <w:rsid w:val="006B28ED"/>
    <w:rsid w:val="006B2D45"/>
    <w:rsid w:val="006B3901"/>
    <w:rsid w:val="006C687F"/>
    <w:rsid w:val="006D391F"/>
    <w:rsid w:val="006D56FA"/>
    <w:rsid w:val="006D7470"/>
    <w:rsid w:val="006D7BCA"/>
    <w:rsid w:val="006E0189"/>
    <w:rsid w:val="006E2292"/>
    <w:rsid w:val="006E39A3"/>
    <w:rsid w:val="006E5551"/>
    <w:rsid w:val="006F15BF"/>
    <w:rsid w:val="006F1E07"/>
    <w:rsid w:val="006F212E"/>
    <w:rsid w:val="006F2E4B"/>
    <w:rsid w:val="006F6526"/>
    <w:rsid w:val="0070175B"/>
    <w:rsid w:val="00703357"/>
    <w:rsid w:val="00704846"/>
    <w:rsid w:val="007111DC"/>
    <w:rsid w:val="00712D26"/>
    <w:rsid w:val="00712F1C"/>
    <w:rsid w:val="0071392D"/>
    <w:rsid w:val="007254E0"/>
    <w:rsid w:val="0072788D"/>
    <w:rsid w:val="00734F66"/>
    <w:rsid w:val="007353BE"/>
    <w:rsid w:val="00737BEF"/>
    <w:rsid w:val="007401D1"/>
    <w:rsid w:val="007459A4"/>
    <w:rsid w:val="007459EB"/>
    <w:rsid w:val="00746457"/>
    <w:rsid w:val="00746D24"/>
    <w:rsid w:val="00750CF4"/>
    <w:rsid w:val="00751E6D"/>
    <w:rsid w:val="00752C4F"/>
    <w:rsid w:val="007542AE"/>
    <w:rsid w:val="007577D2"/>
    <w:rsid w:val="00757CDD"/>
    <w:rsid w:val="007624F2"/>
    <w:rsid w:val="0076560D"/>
    <w:rsid w:val="0076578F"/>
    <w:rsid w:val="00765975"/>
    <w:rsid w:val="007745F5"/>
    <w:rsid w:val="00775366"/>
    <w:rsid w:val="00776853"/>
    <w:rsid w:val="007771B7"/>
    <w:rsid w:val="007842F4"/>
    <w:rsid w:val="00786CCD"/>
    <w:rsid w:val="007879FF"/>
    <w:rsid w:val="00787C60"/>
    <w:rsid w:val="007911FD"/>
    <w:rsid w:val="00792C73"/>
    <w:rsid w:val="007A54FE"/>
    <w:rsid w:val="007A5B7D"/>
    <w:rsid w:val="007A6CFC"/>
    <w:rsid w:val="007B2BCC"/>
    <w:rsid w:val="007B53D0"/>
    <w:rsid w:val="007B66CE"/>
    <w:rsid w:val="007B755B"/>
    <w:rsid w:val="007C1E2C"/>
    <w:rsid w:val="007C2FCC"/>
    <w:rsid w:val="007C5A24"/>
    <w:rsid w:val="007C78D6"/>
    <w:rsid w:val="007D2175"/>
    <w:rsid w:val="007D363F"/>
    <w:rsid w:val="007D42DA"/>
    <w:rsid w:val="007D4CB4"/>
    <w:rsid w:val="007D5863"/>
    <w:rsid w:val="007D5CCD"/>
    <w:rsid w:val="007D7568"/>
    <w:rsid w:val="007E0538"/>
    <w:rsid w:val="007E0C31"/>
    <w:rsid w:val="007E3623"/>
    <w:rsid w:val="007F33BB"/>
    <w:rsid w:val="007F3411"/>
    <w:rsid w:val="007F4ADB"/>
    <w:rsid w:val="007F4C96"/>
    <w:rsid w:val="00800729"/>
    <w:rsid w:val="00804BC5"/>
    <w:rsid w:val="00810DD8"/>
    <w:rsid w:val="0081315F"/>
    <w:rsid w:val="00814CEB"/>
    <w:rsid w:val="00816E80"/>
    <w:rsid w:val="008173B9"/>
    <w:rsid w:val="00817E72"/>
    <w:rsid w:val="0082099D"/>
    <w:rsid w:val="00822123"/>
    <w:rsid w:val="008256D6"/>
    <w:rsid w:val="00835D43"/>
    <w:rsid w:val="00843073"/>
    <w:rsid w:val="008435F3"/>
    <w:rsid w:val="0084583B"/>
    <w:rsid w:val="008513DF"/>
    <w:rsid w:val="00851F4B"/>
    <w:rsid w:val="00853728"/>
    <w:rsid w:val="00856B34"/>
    <w:rsid w:val="0086103F"/>
    <w:rsid w:val="00863661"/>
    <w:rsid w:val="00865835"/>
    <w:rsid w:val="00867D9D"/>
    <w:rsid w:val="008738E1"/>
    <w:rsid w:val="00874249"/>
    <w:rsid w:val="00874E80"/>
    <w:rsid w:val="00875DA4"/>
    <w:rsid w:val="00875FAF"/>
    <w:rsid w:val="00880B37"/>
    <w:rsid w:val="00881C1F"/>
    <w:rsid w:val="008826F0"/>
    <w:rsid w:val="00882AFA"/>
    <w:rsid w:val="0088505E"/>
    <w:rsid w:val="00885351"/>
    <w:rsid w:val="00892181"/>
    <w:rsid w:val="00895D11"/>
    <w:rsid w:val="00895F21"/>
    <w:rsid w:val="008A08D9"/>
    <w:rsid w:val="008A1EAA"/>
    <w:rsid w:val="008A2E37"/>
    <w:rsid w:val="008A764B"/>
    <w:rsid w:val="008A789A"/>
    <w:rsid w:val="008B185A"/>
    <w:rsid w:val="008B3269"/>
    <w:rsid w:val="008B5065"/>
    <w:rsid w:val="008B645D"/>
    <w:rsid w:val="008C10A4"/>
    <w:rsid w:val="008C264C"/>
    <w:rsid w:val="008C5D64"/>
    <w:rsid w:val="008D7A5E"/>
    <w:rsid w:val="008E00E5"/>
    <w:rsid w:val="008E0BBE"/>
    <w:rsid w:val="008E0FB9"/>
    <w:rsid w:val="008E120A"/>
    <w:rsid w:val="008E2239"/>
    <w:rsid w:val="008E4D9D"/>
    <w:rsid w:val="009006AA"/>
    <w:rsid w:val="00901456"/>
    <w:rsid w:val="009068CF"/>
    <w:rsid w:val="00907640"/>
    <w:rsid w:val="00917829"/>
    <w:rsid w:val="00922A7E"/>
    <w:rsid w:val="00924515"/>
    <w:rsid w:val="00925CFD"/>
    <w:rsid w:val="009314B6"/>
    <w:rsid w:val="009319A2"/>
    <w:rsid w:val="00935FCB"/>
    <w:rsid w:val="0094594E"/>
    <w:rsid w:val="00947EDB"/>
    <w:rsid w:val="00950829"/>
    <w:rsid w:val="009511AD"/>
    <w:rsid w:val="00956BB2"/>
    <w:rsid w:val="00957D44"/>
    <w:rsid w:val="00962874"/>
    <w:rsid w:val="009630EE"/>
    <w:rsid w:val="009641EF"/>
    <w:rsid w:val="009646AF"/>
    <w:rsid w:val="00967F31"/>
    <w:rsid w:val="0097191A"/>
    <w:rsid w:val="00972EA4"/>
    <w:rsid w:val="0097325F"/>
    <w:rsid w:val="00975A8A"/>
    <w:rsid w:val="0098140E"/>
    <w:rsid w:val="009823D0"/>
    <w:rsid w:val="009834F5"/>
    <w:rsid w:val="009849BA"/>
    <w:rsid w:val="00984D3B"/>
    <w:rsid w:val="00986757"/>
    <w:rsid w:val="0099016F"/>
    <w:rsid w:val="0099479F"/>
    <w:rsid w:val="009A1EB0"/>
    <w:rsid w:val="009A41DC"/>
    <w:rsid w:val="009A68E3"/>
    <w:rsid w:val="009A7FC6"/>
    <w:rsid w:val="009B0068"/>
    <w:rsid w:val="009B2589"/>
    <w:rsid w:val="009B5850"/>
    <w:rsid w:val="009B58FD"/>
    <w:rsid w:val="009B7793"/>
    <w:rsid w:val="009C038C"/>
    <w:rsid w:val="009C09BA"/>
    <w:rsid w:val="009C145E"/>
    <w:rsid w:val="009C4357"/>
    <w:rsid w:val="009C5248"/>
    <w:rsid w:val="009C77C5"/>
    <w:rsid w:val="009D04FD"/>
    <w:rsid w:val="009D3CD5"/>
    <w:rsid w:val="009D6C62"/>
    <w:rsid w:val="009D75FF"/>
    <w:rsid w:val="009E1C87"/>
    <w:rsid w:val="009E3962"/>
    <w:rsid w:val="009E416F"/>
    <w:rsid w:val="009E64FB"/>
    <w:rsid w:val="009F1419"/>
    <w:rsid w:val="009F4411"/>
    <w:rsid w:val="009F4656"/>
    <w:rsid w:val="009F4931"/>
    <w:rsid w:val="009F4E60"/>
    <w:rsid w:val="009F608A"/>
    <w:rsid w:val="009F7DF5"/>
    <w:rsid w:val="00A03824"/>
    <w:rsid w:val="00A06083"/>
    <w:rsid w:val="00A10F81"/>
    <w:rsid w:val="00A11F4D"/>
    <w:rsid w:val="00A153E7"/>
    <w:rsid w:val="00A169FB"/>
    <w:rsid w:val="00A21583"/>
    <w:rsid w:val="00A222A6"/>
    <w:rsid w:val="00A33B47"/>
    <w:rsid w:val="00A36F51"/>
    <w:rsid w:val="00A40173"/>
    <w:rsid w:val="00A43F29"/>
    <w:rsid w:val="00A518FE"/>
    <w:rsid w:val="00A52EA9"/>
    <w:rsid w:val="00A537DE"/>
    <w:rsid w:val="00A549B9"/>
    <w:rsid w:val="00A55FD4"/>
    <w:rsid w:val="00A60006"/>
    <w:rsid w:val="00A60DB4"/>
    <w:rsid w:val="00A626D0"/>
    <w:rsid w:val="00A66A3D"/>
    <w:rsid w:val="00A71423"/>
    <w:rsid w:val="00A71E2F"/>
    <w:rsid w:val="00A74264"/>
    <w:rsid w:val="00A7541C"/>
    <w:rsid w:val="00A822F2"/>
    <w:rsid w:val="00A827DC"/>
    <w:rsid w:val="00A92AE1"/>
    <w:rsid w:val="00A9370F"/>
    <w:rsid w:val="00A94B89"/>
    <w:rsid w:val="00A95476"/>
    <w:rsid w:val="00AA1BD3"/>
    <w:rsid w:val="00AA63B8"/>
    <w:rsid w:val="00AB02CE"/>
    <w:rsid w:val="00AB1EAD"/>
    <w:rsid w:val="00AB49FE"/>
    <w:rsid w:val="00AB5D22"/>
    <w:rsid w:val="00AC4241"/>
    <w:rsid w:val="00AC5424"/>
    <w:rsid w:val="00AD17FB"/>
    <w:rsid w:val="00AD3DFF"/>
    <w:rsid w:val="00AD4CE2"/>
    <w:rsid w:val="00AD5654"/>
    <w:rsid w:val="00AE0AAB"/>
    <w:rsid w:val="00AE106E"/>
    <w:rsid w:val="00AE1C70"/>
    <w:rsid w:val="00AE4915"/>
    <w:rsid w:val="00AE544D"/>
    <w:rsid w:val="00AE75E2"/>
    <w:rsid w:val="00AF28D9"/>
    <w:rsid w:val="00AF3ACA"/>
    <w:rsid w:val="00AF3EC3"/>
    <w:rsid w:val="00AF3F2C"/>
    <w:rsid w:val="00B00159"/>
    <w:rsid w:val="00B037D5"/>
    <w:rsid w:val="00B06914"/>
    <w:rsid w:val="00B077B1"/>
    <w:rsid w:val="00B1050F"/>
    <w:rsid w:val="00B11447"/>
    <w:rsid w:val="00B1345A"/>
    <w:rsid w:val="00B138B0"/>
    <w:rsid w:val="00B13C04"/>
    <w:rsid w:val="00B14FDD"/>
    <w:rsid w:val="00B15494"/>
    <w:rsid w:val="00B1739A"/>
    <w:rsid w:val="00B20E06"/>
    <w:rsid w:val="00B22E80"/>
    <w:rsid w:val="00B231CB"/>
    <w:rsid w:val="00B249B8"/>
    <w:rsid w:val="00B25CCD"/>
    <w:rsid w:val="00B32151"/>
    <w:rsid w:val="00B332F3"/>
    <w:rsid w:val="00B37C4F"/>
    <w:rsid w:val="00B40FAF"/>
    <w:rsid w:val="00B422DF"/>
    <w:rsid w:val="00B4450A"/>
    <w:rsid w:val="00B5094C"/>
    <w:rsid w:val="00B50CE2"/>
    <w:rsid w:val="00B51D79"/>
    <w:rsid w:val="00B656C5"/>
    <w:rsid w:val="00B676F1"/>
    <w:rsid w:val="00B70544"/>
    <w:rsid w:val="00B70AD7"/>
    <w:rsid w:val="00B73DBC"/>
    <w:rsid w:val="00B774F1"/>
    <w:rsid w:val="00B77C18"/>
    <w:rsid w:val="00B80424"/>
    <w:rsid w:val="00B80A0C"/>
    <w:rsid w:val="00B80B25"/>
    <w:rsid w:val="00B85E10"/>
    <w:rsid w:val="00B87BC5"/>
    <w:rsid w:val="00B90701"/>
    <w:rsid w:val="00B9255C"/>
    <w:rsid w:val="00B93D19"/>
    <w:rsid w:val="00B94572"/>
    <w:rsid w:val="00B95893"/>
    <w:rsid w:val="00B967D0"/>
    <w:rsid w:val="00BA0AED"/>
    <w:rsid w:val="00BA7237"/>
    <w:rsid w:val="00BB0ED8"/>
    <w:rsid w:val="00BB2930"/>
    <w:rsid w:val="00BB2BC3"/>
    <w:rsid w:val="00BB42FF"/>
    <w:rsid w:val="00BB4AB6"/>
    <w:rsid w:val="00BB5551"/>
    <w:rsid w:val="00BB5DA7"/>
    <w:rsid w:val="00BB5EF1"/>
    <w:rsid w:val="00BC0C62"/>
    <w:rsid w:val="00BC349D"/>
    <w:rsid w:val="00BC5C50"/>
    <w:rsid w:val="00BC7A88"/>
    <w:rsid w:val="00BD050E"/>
    <w:rsid w:val="00BD121C"/>
    <w:rsid w:val="00BE4353"/>
    <w:rsid w:val="00BF5A71"/>
    <w:rsid w:val="00BF7C6D"/>
    <w:rsid w:val="00BF7FCB"/>
    <w:rsid w:val="00C00EF1"/>
    <w:rsid w:val="00C044AC"/>
    <w:rsid w:val="00C108A0"/>
    <w:rsid w:val="00C148AA"/>
    <w:rsid w:val="00C17CC2"/>
    <w:rsid w:val="00C20991"/>
    <w:rsid w:val="00C217F6"/>
    <w:rsid w:val="00C2343E"/>
    <w:rsid w:val="00C24469"/>
    <w:rsid w:val="00C26022"/>
    <w:rsid w:val="00C30782"/>
    <w:rsid w:val="00C34669"/>
    <w:rsid w:val="00C35F78"/>
    <w:rsid w:val="00C3708B"/>
    <w:rsid w:val="00C376C9"/>
    <w:rsid w:val="00C6767D"/>
    <w:rsid w:val="00C72ADF"/>
    <w:rsid w:val="00C80F94"/>
    <w:rsid w:val="00C832FF"/>
    <w:rsid w:val="00C9263F"/>
    <w:rsid w:val="00C92B72"/>
    <w:rsid w:val="00C9663C"/>
    <w:rsid w:val="00CA06B1"/>
    <w:rsid w:val="00CA2571"/>
    <w:rsid w:val="00CA4ADF"/>
    <w:rsid w:val="00CA51D5"/>
    <w:rsid w:val="00CA5840"/>
    <w:rsid w:val="00CA78BB"/>
    <w:rsid w:val="00CC2AD3"/>
    <w:rsid w:val="00CC3423"/>
    <w:rsid w:val="00CC4A6B"/>
    <w:rsid w:val="00CC6555"/>
    <w:rsid w:val="00CD1638"/>
    <w:rsid w:val="00CD1A7A"/>
    <w:rsid w:val="00CD1C91"/>
    <w:rsid w:val="00CD326A"/>
    <w:rsid w:val="00CD43AD"/>
    <w:rsid w:val="00CD7098"/>
    <w:rsid w:val="00CE449C"/>
    <w:rsid w:val="00CE5AEC"/>
    <w:rsid w:val="00CF1A29"/>
    <w:rsid w:val="00CF6E3D"/>
    <w:rsid w:val="00D007D7"/>
    <w:rsid w:val="00D012EA"/>
    <w:rsid w:val="00D01A83"/>
    <w:rsid w:val="00D0454F"/>
    <w:rsid w:val="00D04D0B"/>
    <w:rsid w:val="00D05231"/>
    <w:rsid w:val="00D121EF"/>
    <w:rsid w:val="00D130F8"/>
    <w:rsid w:val="00D17E53"/>
    <w:rsid w:val="00D249EF"/>
    <w:rsid w:val="00D268F1"/>
    <w:rsid w:val="00D27B2F"/>
    <w:rsid w:val="00D301B2"/>
    <w:rsid w:val="00D33837"/>
    <w:rsid w:val="00D400A3"/>
    <w:rsid w:val="00D45715"/>
    <w:rsid w:val="00D45ADE"/>
    <w:rsid w:val="00D47E98"/>
    <w:rsid w:val="00D52853"/>
    <w:rsid w:val="00D53EF4"/>
    <w:rsid w:val="00D547DE"/>
    <w:rsid w:val="00D5581B"/>
    <w:rsid w:val="00D56ED0"/>
    <w:rsid w:val="00D57CCD"/>
    <w:rsid w:val="00D62D05"/>
    <w:rsid w:val="00D646F5"/>
    <w:rsid w:val="00D666A8"/>
    <w:rsid w:val="00D668A3"/>
    <w:rsid w:val="00D713F1"/>
    <w:rsid w:val="00D7264C"/>
    <w:rsid w:val="00D74DFD"/>
    <w:rsid w:val="00D75989"/>
    <w:rsid w:val="00D81A78"/>
    <w:rsid w:val="00D828A2"/>
    <w:rsid w:val="00D83CE2"/>
    <w:rsid w:val="00D872B6"/>
    <w:rsid w:val="00D938A7"/>
    <w:rsid w:val="00D94281"/>
    <w:rsid w:val="00D948BC"/>
    <w:rsid w:val="00D957E7"/>
    <w:rsid w:val="00D96E13"/>
    <w:rsid w:val="00DA1717"/>
    <w:rsid w:val="00DA3E36"/>
    <w:rsid w:val="00DA5182"/>
    <w:rsid w:val="00DA5323"/>
    <w:rsid w:val="00DA5F9D"/>
    <w:rsid w:val="00DA6BE0"/>
    <w:rsid w:val="00DA7C1C"/>
    <w:rsid w:val="00DB0918"/>
    <w:rsid w:val="00DB1847"/>
    <w:rsid w:val="00DB19D0"/>
    <w:rsid w:val="00DB2460"/>
    <w:rsid w:val="00DB2E9D"/>
    <w:rsid w:val="00DB37A8"/>
    <w:rsid w:val="00DB3EE4"/>
    <w:rsid w:val="00DC206E"/>
    <w:rsid w:val="00DC2394"/>
    <w:rsid w:val="00DC3158"/>
    <w:rsid w:val="00DC3781"/>
    <w:rsid w:val="00DC693B"/>
    <w:rsid w:val="00DD21B4"/>
    <w:rsid w:val="00DD28D2"/>
    <w:rsid w:val="00DD4028"/>
    <w:rsid w:val="00DD45F5"/>
    <w:rsid w:val="00DD48DC"/>
    <w:rsid w:val="00DD68E0"/>
    <w:rsid w:val="00DE1084"/>
    <w:rsid w:val="00DE1135"/>
    <w:rsid w:val="00DE11F1"/>
    <w:rsid w:val="00DE14CA"/>
    <w:rsid w:val="00DE2C8A"/>
    <w:rsid w:val="00DE33BF"/>
    <w:rsid w:val="00DE36D5"/>
    <w:rsid w:val="00DE4EA1"/>
    <w:rsid w:val="00DE5672"/>
    <w:rsid w:val="00DF1E11"/>
    <w:rsid w:val="00DF621B"/>
    <w:rsid w:val="00DF6672"/>
    <w:rsid w:val="00E00AF5"/>
    <w:rsid w:val="00E0274D"/>
    <w:rsid w:val="00E04633"/>
    <w:rsid w:val="00E10F28"/>
    <w:rsid w:val="00E14550"/>
    <w:rsid w:val="00E14B16"/>
    <w:rsid w:val="00E15117"/>
    <w:rsid w:val="00E15639"/>
    <w:rsid w:val="00E1576B"/>
    <w:rsid w:val="00E17AA7"/>
    <w:rsid w:val="00E23195"/>
    <w:rsid w:val="00E23F43"/>
    <w:rsid w:val="00E2582F"/>
    <w:rsid w:val="00E27694"/>
    <w:rsid w:val="00E276AA"/>
    <w:rsid w:val="00E3294A"/>
    <w:rsid w:val="00E34F58"/>
    <w:rsid w:val="00E418AC"/>
    <w:rsid w:val="00E42B6C"/>
    <w:rsid w:val="00E462AF"/>
    <w:rsid w:val="00E4761B"/>
    <w:rsid w:val="00E520FA"/>
    <w:rsid w:val="00E527E4"/>
    <w:rsid w:val="00E571C4"/>
    <w:rsid w:val="00E65B87"/>
    <w:rsid w:val="00E66A85"/>
    <w:rsid w:val="00E75ED7"/>
    <w:rsid w:val="00E83856"/>
    <w:rsid w:val="00E86CDA"/>
    <w:rsid w:val="00E9184C"/>
    <w:rsid w:val="00E924D9"/>
    <w:rsid w:val="00EA21EF"/>
    <w:rsid w:val="00EA4247"/>
    <w:rsid w:val="00EA44D7"/>
    <w:rsid w:val="00EA722B"/>
    <w:rsid w:val="00EB0F79"/>
    <w:rsid w:val="00EB18FB"/>
    <w:rsid w:val="00EB2BD5"/>
    <w:rsid w:val="00EB4C33"/>
    <w:rsid w:val="00EC1555"/>
    <w:rsid w:val="00EC2004"/>
    <w:rsid w:val="00EC4EC1"/>
    <w:rsid w:val="00EC6E21"/>
    <w:rsid w:val="00ED2EF7"/>
    <w:rsid w:val="00ED388C"/>
    <w:rsid w:val="00ED3A20"/>
    <w:rsid w:val="00EE0A54"/>
    <w:rsid w:val="00EE2E2C"/>
    <w:rsid w:val="00EE32FA"/>
    <w:rsid w:val="00EE4511"/>
    <w:rsid w:val="00EE4886"/>
    <w:rsid w:val="00EF022C"/>
    <w:rsid w:val="00EF0A63"/>
    <w:rsid w:val="00EF2C28"/>
    <w:rsid w:val="00EF2F0F"/>
    <w:rsid w:val="00EF3B89"/>
    <w:rsid w:val="00EF4A6A"/>
    <w:rsid w:val="00EF6E6A"/>
    <w:rsid w:val="00F17C42"/>
    <w:rsid w:val="00F2179C"/>
    <w:rsid w:val="00F22DC2"/>
    <w:rsid w:val="00F234AC"/>
    <w:rsid w:val="00F25521"/>
    <w:rsid w:val="00F25B12"/>
    <w:rsid w:val="00F27305"/>
    <w:rsid w:val="00F31651"/>
    <w:rsid w:val="00F31C2D"/>
    <w:rsid w:val="00F31E77"/>
    <w:rsid w:val="00F361FF"/>
    <w:rsid w:val="00F4486A"/>
    <w:rsid w:val="00F52949"/>
    <w:rsid w:val="00F53C1B"/>
    <w:rsid w:val="00F56B2C"/>
    <w:rsid w:val="00F718B2"/>
    <w:rsid w:val="00F76336"/>
    <w:rsid w:val="00F77315"/>
    <w:rsid w:val="00F80D2F"/>
    <w:rsid w:val="00F95043"/>
    <w:rsid w:val="00F9577A"/>
    <w:rsid w:val="00F962C7"/>
    <w:rsid w:val="00F976DC"/>
    <w:rsid w:val="00FA06FE"/>
    <w:rsid w:val="00FA272E"/>
    <w:rsid w:val="00FA2B15"/>
    <w:rsid w:val="00FA39CE"/>
    <w:rsid w:val="00FA6CAB"/>
    <w:rsid w:val="00FB042C"/>
    <w:rsid w:val="00FB360A"/>
    <w:rsid w:val="00FB4F94"/>
    <w:rsid w:val="00FC2CAE"/>
    <w:rsid w:val="00FC45FC"/>
    <w:rsid w:val="00FC53B6"/>
    <w:rsid w:val="00FC6C4B"/>
    <w:rsid w:val="00FD0284"/>
    <w:rsid w:val="00FD2845"/>
    <w:rsid w:val="00FD2B24"/>
    <w:rsid w:val="00FD6CD8"/>
    <w:rsid w:val="00FE036E"/>
    <w:rsid w:val="00FE3A60"/>
    <w:rsid w:val="00FE7C21"/>
    <w:rsid w:val="00FF14D7"/>
    <w:rsid w:val="00FF2248"/>
    <w:rsid w:val="00FF33E4"/>
    <w:rsid w:val="00FF53C7"/>
    <w:rsid w:val="00FF5542"/>
    <w:rsid w:val="00FF60B4"/>
    <w:rsid w:val="00FF76D5"/>
    <w:rsid w:val="00FF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F263E8"/>
  <w15:docId w15:val="{E3877AE4-77EC-4069-8E04-0C83757F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040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922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2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2FB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12FBA"/>
  </w:style>
  <w:style w:type="paragraph" w:styleId="Zpat">
    <w:name w:val="footer"/>
    <w:basedOn w:val="Normln"/>
    <w:link w:val="ZpatChar"/>
    <w:uiPriority w:val="99"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2FB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3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361F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97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lnweb">
    <w:name w:val="Normal (Web)"/>
    <w:basedOn w:val="Normln"/>
    <w:uiPriority w:val="99"/>
    <w:semiHidden/>
    <w:unhideWhenUsed/>
    <w:rsid w:val="002A2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7624F2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04019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textovodkaz">
    <w:name w:val="Hyperlink"/>
    <w:basedOn w:val="Standardnpsmoodstavce"/>
    <w:uiPriority w:val="99"/>
    <w:semiHidden/>
    <w:unhideWhenUsed/>
    <w:rsid w:val="0004019D"/>
    <w:rPr>
      <w:color w:val="0000FF"/>
      <w:u w:val="single"/>
    </w:rPr>
  </w:style>
  <w:style w:type="character" w:customStyle="1" w:styleId="paramtitle">
    <w:name w:val="param_title"/>
    <w:basedOn w:val="Standardnpsmoodstavce"/>
    <w:rsid w:val="005A56C7"/>
  </w:style>
  <w:style w:type="character" w:customStyle="1" w:styleId="helpmark">
    <w:name w:val="helpmark"/>
    <w:basedOn w:val="Standardnpsmoodstavce"/>
    <w:rsid w:val="005A56C7"/>
  </w:style>
  <w:style w:type="paragraph" w:styleId="Odstavecseseznamem">
    <w:name w:val="List Paragraph"/>
    <w:basedOn w:val="Normln"/>
    <w:uiPriority w:val="34"/>
    <w:qFormat/>
    <w:rsid w:val="006A2BC8"/>
    <w:pPr>
      <w:ind w:left="720"/>
      <w:contextualSpacing/>
    </w:pPr>
  </w:style>
  <w:style w:type="paragraph" w:styleId="Bezmezer">
    <w:name w:val="No Spacing"/>
    <w:uiPriority w:val="1"/>
    <w:qFormat/>
    <w:rsid w:val="00C20991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29225C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4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31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74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6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76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5BCED-0655-4180-9656-8DB75AE86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12</Pages>
  <Words>2680</Words>
  <Characters>15818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</dc:creator>
  <cp:lastModifiedBy>Štěpáníková Martina</cp:lastModifiedBy>
  <cp:revision>18</cp:revision>
  <cp:lastPrinted>2016-11-11T13:40:00Z</cp:lastPrinted>
  <dcterms:created xsi:type="dcterms:W3CDTF">2018-12-28T10:32:00Z</dcterms:created>
  <dcterms:modified xsi:type="dcterms:W3CDTF">2021-03-17T06:52:00Z</dcterms:modified>
</cp:coreProperties>
</file>